
<file path=[Content_Types].xml><?xml version="1.0" encoding="utf-8"?>
<Types xmlns="http://schemas.openxmlformats.org/package/2006/content-types">
  <Override PartName="/word/media/image1.png" ContentType="image/png"/>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1"/>
        <w:numPr>
          <w:ilvl w:val="0"/>
          <w:numId w:val="1"/>
        </w:numPr>
        <w:spacing w:after="0" w:before="48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1"/>
        <w:numPr>
          <w:ilvl w:val="0"/>
          <w:numId w:val="1"/>
        </w:numPr>
      </w:pPr>
      <w:r>
        <w:rPr/>
      </w:r>
    </w:p>
    <w:p>
      <w:pPr>
        <w:pStyle w:val="style1"/>
        <w:numPr>
          <w:ilvl w:val="0"/>
          <w:numId w:val="1"/>
        </w:numPr>
      </w:pPr>
      <w:bookmarkStart w:id="0" w:name="_Toc307485701"/>
      <w:bookmarkEnd w:id="0"/>
      <w:r>
        <w:rPr>
          <w:sz w:val="24"/>
          <w:szCs w:val="24"/>
          <w:rFonts w:ascii="Times New Roman" w:cs="Times New Roman" w:hAnsi="Times New Roman"/>
        </w:rPr>
        <w:t>1.Introduction</w:t>
      </w:r>
    </w:p>
    <w:p>
      <w:pPr>
        <w:pStyle w:val="style0"/>
        <w:widowControl w:val="false"/>
      </w:pPr>
      <w:r>
        <w:rPr/>
      </w:r>
    </w:p>
    <w:p>
      <w:pPr>
        <w:pStyle w:val="style0"/>
        <w:jc w:val="both"/>
        <w:widowControl w:val="false"/>
      </w:pPr>
      <w:r>
        <w:rPr>
          <w:rFonts w:ascii="Times New Roman" w:cs="Times New Roman" w:hAnsi="Times New Roman"/>
        </w:rPr>
        <w:t xml:space="preserve">This guide provides a description of playgrounds, which are environments for learning and innovation. Playgrounds with a teacher are good for learning and playgrounds without a teacher are for innovation. A teacher has all the correct answers. Playground designers will be provided with </w:t>
      </w:r>
      <w:r>
        <w:rPr>
          <w:b/>
          <w:rFonts w:ascii="Times New Roman" w:cs="Times New Roman" w:hAnsi="Times New Roman"/>
        </w:rPr>
        <w:t>SCG Playground Designer Guide</w:t>
      </w:r>
      <w:r>
        <w:rPr>
          <w:rFonts w:ascii="Times New Roman" w:cs="Times New Roman" w:hAnsi="Times New Roman"/>
        </w:rPr>
        <w:t xml:space="preserve"> to design playgrounds.</w:t>
      </w:r>
    </w:p>
    <w:p>
      <w:pPr>
        <w:pStyle w:val="style0"/>
        <w:jc w:val="both"/>
        <w:widowControl w:val="false"/>
      </w:pPr>
      <w:r>
        <w:rPr/>
      </w:r>
    </w:p>
    <w:p>
      <w:pPr>
        <w:pStyle w:val="style0"/>
        <w:jc w:val="both"/>
        <w:widowControl w:val="false"/>
      </w:pPr>
      <w:r>
        <w:rPr>
          <w:rFonts w:ascii="Times New Roman" w:cs="Times New Roman" w:hAnsi="Times New Roman"/>
        </w:rPr>
        <w:t xml:space="preserve">This </w:t>
      </w:r>
      <w:r>
        <w:rPr>
          <w:b/>
          <w:rFonts w:ascii="Times New Roman" w:cs="Times New Roman" w:hAnsi="Times New Roman"/>
        </w:rPr>
        <w:t>Avatar Designer Guide</w:t>
      </w:r>
      <w:r>
        <w:rPr>
          <w:rFonts w:ascii="Times New Roman" w:cs="Times New Roman" w:hAnsi="Times New Roman"/>
        </w:rPr>
        <w:t xml:space="preserve"> assumes that readers know the quantifier game (An operational approach) to predicate logic, focusing on how a claim is defended rather than whether it is true. Every predicate logic claim is translated into a game between two players.</w:t>
      </w:r>
    </w:p>
    <w:p>
      <w:pPr>
        <w:pStyle w:val="style0"/>
        <w:jc w:val="both"/>
        <w:widowControl w:val="false"/>
      </w:pPr>
      <w:r>
        <w:rPr/>
      </w:r>
    </w:p>
    <w:p>
      <w:pPr>
        <w:pStyle w:val="style0"/>
        <w:jc w:val="both"/>
        <w:widowControl w:val="false"/>
      </w:pPr>
      <w:r>
        <w:rPr>
          <w:rFonts w:ascii="Times New Roman" w:cs="Times New Roman" w:hAnsi="Times New Roman"/>
        </w:rPr>
        <w:t>To learn about computational problems and their efficient solution and robust implementation, you have to implement an avatar with your knowledge about how to solve a certain computational problem to play certain quantifier game. In this Guide, we introduce the knowledge needed to implement avatars in playgrounds of SCG.</w:t>
      </w:r>
    </w:p>
    <w:p>
      <w:pPr>
        <w:pStyle w:val="style0"/>
        <w:jc w:val="both"/>
        <w:widowControl w:val="false"/>
      </w:pPr>
      <w:r>
        <w:rPr/>
      </w:r>
    </w:p>
    <w:p>
      <w:pPr>
        <w:pStyle w:val="style0"/>
        <w:jc w:val="both"/>
        <w:widowControl w:val="false"/>
      </w:pPr>
      <w:r>
        <w:rPr>
          <w:rFonts w:ascii="Times New Roman" w:cs="Times New Roman" w:hAnsi="Times New Roman"/>
        </w:rPr>
        <w:t>In SCG, we are interested in solve functions for computational problems that translate instances to solutions. The instances must belong to an InstanceSet and a solution must satisfy a valid predicate for a given instance.</w:t>
      </w:r>
    </w:p>
    <w:p>
      <w:pPr>
        <w:pStyle w:val="style0"/>
        <w:jc w:val="both"/>
        <w:widowControl w:val="false"/>
      </w:pPr>
      <w:r>
        <w:rPr/>
      </w:r>
    </w:p>
    <w:p>
      <w:pPr>
        <w:pStyle w:val="style0"/>
        <w:jc w:val="both"/>
        <w:widowControl w:val="false"/>
      </w:pPr>
      <w:r>
        <w:rPr>
          <w:rFonts w:ascii="Times New Roman" w:cs="Times New Roman" w:hAnsi="Times New Roman"/>
        </w:rPr>
        <w:t xml:space="preserve">The purpose of SCG is to find good solutions to the given problem and implement them reliably in an avatar. </w:t>
      </w:r>
    </w:p>
    <w:p>
      <w:pPr>
        <w:pStyle w:val="style0"/>
        <w:jc w:val="both"/>
        <w:widowControl w:val="false"/>
      </w:pPr>
      <w:r>
        <w:rPr/>
      </w:r>
    </w:p>
    <w:p>
      <w:pPr>
        <w:pStyle w:val="style0"/>
        <w:jc w:val="both"/>
        <w:widowControl w:val="false"/>
      </w:pPr>
      <w:r>
        <w:rPr>
          <w:rFonts w:ascii="Times New Roman" w:cs="Times New Roman" w:hAnsi="Times New Roman"/>
        </w:rPr>
        <w:t xml:space="preserve">What is a playground? </w:t>
      </w:r>
    </w:p>
    <w:p>
      <w:pPr>
        <w:pStyle w:val="style0"/>
        <w:jc w:val="both"/>
        <w:widowControl w:val="false"/>
      </w:pPr>
      <w:r>
        <w:rPr>
          <w:rFonts w:ascii="Times New Roman" w:cs="Times New Roman" w:hAnsi="Times New Roman"/>
        </w:rPr>
        <w:t>A playground is an arena where avatars play tournaments, which are organized by an administrator. Avatars are software programs written by developers like us, and they play each other by proposing , refuting, strengthening or agreeing to claims.</w:t>
      </w:r>
    </w:p>
    <w:p>
      <w:pPr>
        <w:pStyle w:val="style0"/>
        <w:jc w:val="both"/>
        <w:widowControl w:val="false"/>
      </w:pPr>
      <w:r>
        <w:rPr/>
      </w:r>
    </w:p>
    <w:p>
      <w:pPr>
        <w:pStyle w:val="style0"/>
        <w:jc w:val="both"/>
        <w:widowControl w:val="false"/>
      </w:pPr>
      <w:r>
        <w:rPr>
          <w:rFonts w:ascii="Times New Roman" w:cs="Times New Roman" w:hAnsi="Times New Roman"/>
        </w:rPr>
        <w:t>For example, we have a set of claims of the form:</w:t>
      </w:r>
    </w:p>
    <w:p>
      <w:pPr>
        <w:pStyle w:val="style0"/>
        <w:jc w:val="both"/>
        <w:widowControl w:val="false"/>
      </w:pPr>
      <w:r>
        <w:rPr>
          <w:rFonts w:ascii="Times New Roman" w:cs="Times New Roman" w:hAnsi="Times New Roman"/>
        </w:rPr>
        <w:t>C(k,f(k)) where k is some value and f is a function with range [0,1]. K defines a family of instances. The claim C(k,f(k)) claims, for example, that for all instances in K there is a solution of quality f(k).</w:t>
      </w:r>
    </w:p>
    <w:p>
      <w:pPr>
        <w:pStyle w:val="style0"/>
        <w:jc w:val="both"/>
        <w:widowControl w:val="false"/>
      </w:pPr>
      <w:r>
        <w:rPr/>
      </w:r>
    </w:p>
    <w:p>
      <w:pPr>
        <w:pStyle w:val="style2"/>
        <w:numPr>
          <w:ilvl w:val="1"/>
          <w:numId w:val="4"/>
        </w:numPr>
      </w:pPr>
      <w:bookmarkStart w:id="1" w:name="_Toc307485702"/>
      <w:bookmarkEnd w:id="1"/>
      <w:r>
        <w:rPr>
          <w:sz w:val="24"/>
          <w:szCs w:val="24"/>
          <w:rFonts w:ascii="Times New Roman" w:cs="Times New Roman" w:hAnsi="Times New Roman"/>
        </w:rPr>
        <w:t>Understanding Terminologies</w:t>
      </w:r>
    </w:p>
    <w:p>
      <w:pPr>
        <w:pStyle w:val="style0"/>
      </w:pPr>
      <w:r>
        <w:rPr/>
      </w:r>
    </w:p>
    <w:p>
      <w:pPr>
        <w:pStyle w:val="style0"/>
        <w:widowControl w:val="false"/>
      </w:pPr>
      <w:r>
        <w:rPr>
          <w:rFonts w:ascii="Times New Roman" w:cs="Times New Roman" w:hAnsi="Times New Roman"/>
        </w:rPr>
        <w:t>Defending one's own claims and refuting or strengthening others’ claims wins reputation.</w:t>
      </w:r>
    </w:p>
    <w:p>
      <w:pPr>
        <w:pStyle w:val="style3"/>
        <w:numPr>
          <w:ilvl w:val="2"/>
          <w:numId w:val="2"/>
        </w:numPr>
      </w:pPr>
      <w:bookmarkStart w:id="2" w:name="_Toc307485703"/>
      <w:bookmarkEnd w:id="2"/>
      <w:r>
        <w:rPr>
          <w:rFonts w:ascii="Times New Roman" w:cs="Times New Roman" w:hAnsi="Times New Roman"/>
        </w:rPr>
        <w:t>1.1.1 Refutation</w:t>
      </w:r>
    </w:p>
    <w:p>
      <w:pPr>
        <w:pStyle w:val="style0"/>
        <w:widowControl w:val="false"/>
      </w:pPr>
      <w:r>
        <w:rPr/>
      </w:r>
    </w:p>
    <w:p>
      <w:pPr>
        <w:pStyle w:val="style0"/>
        <w:widowControl w:val="false"/>
      </w:pPr>
      <w:r>
        <w:rPr>
          <w:rFonts w:ascii="Times New Roman" w:cs="Times New Roman" w:hAnsi="Times New Roman"/>
        </w:rPr>
        <w:t>A user refutes a claim if he/she thinks the claim is not true. If Bob successfully refutes the claim, Bob wins reputation and Alice loses reputation. If Alice successfully defends her claim, Alice wins reputation and Bob loses reputation.</w:t>
      </w:r>
    </w:p>
    <w:p>
      <w:pPr>
        <w:pStyle w:val="style3"/>
        <w:numPr>
          <w:ilvl w:val="2"/>
          <w:numId w:val="2"/>
        </w:numPr>
      </w:pPr>
      <w:bookmarkStart w:id="3" w:name="_Toc307485704"/>
      <w:bookmarkEnd w:id="3"/>
      <w:r>
        <w:rPr>
          <w:rFonts w:ascii="Times New Roman" w:cs="Times New Roman" w:hAnsi="Times New Roman"/>
        </w:rPr>
        <w:t>1.1.2 Strengthening</w:t>
      </w:r>
    </w:p>
    <w:p>
      <w:pPr>
        <w:pStyle w:val="style0"/>
        <w:widowControl w:val="false"/>
      </w:pPr>
      <w:r>
        <w:rPr/>
      </w:r>
    </w:p>
    <w:p>
      <w:pPr>
        <w:pStyle w:val="style0"/>
        <w:widowControl w:val="false"/>
      </w:pPr>
      <w:r>
        <w:rPr>
          <w:rFonts w:ascii="Times New Roman" w:cs="Times New Roman" w:hAnsi="Times New Roman"/>
        </w:rPr>
        <w:t>A user strengthens a claim if he/she thinks the quality of the claim is not optimum. If Bob successfully defends his strengthened claim, Bob wins reputation and Alice loses reputation. Otherwise, if Bob fails to defend his strengthened claim, Alice wins reputation and Bob loses reputation</w:t>
      </w:r>
      <w:ins w:author="Srinivas N Jay" w:date="2011-10-26T03:26:00Z" w:id="0">
        <w:r>
          <w:rPr>
            <w:rFonts w:ascii="Times New Roman" w:cs="Times New Roman" w:hAnsi="Times New Roman"/>
          </w:rPr>
          <w:t>.</w:t>
        </w:r>
      </w:ins>
    </w:p>
    <w:p>
      <w:pPr>
        <w:pStyle w:val="style3"/>
        <w:numPr>
          <w:ilvl w:val="2"/>
          <w:numId w:val="2"/>
        </w:numPr>
      </w:pPr>
      <w:bookmarkStart w:id="4" w:name="_Toc307485705"/>
      <w:bookmarkEnd w:id="4"/>
      <w:r>
        <w:rPr>
          <w:rFonts w:ascii="Times New Roman" w:cs="Times New Roman" w:hAnsi="Times New Roman"/>
        </w:rPr>
        <w:t>1.1.3 Agreement</w:t>
      </w:r>
    </w:p>
    <w:p>
      <w:pPr>
        <w:pStyle w:val="style0"/>
        <w:widowControl w:val="false"/>
      </w:pPr>
      <w:r>
        <w:rPr>
          <w:rFonts w:ascii="Times New Roman" w:cs="Times New Roman" w:hAnsi="Times New Roman"/>
        </w:rPr>
        <w:t>A user agrees to a claim when he/she is convinced that the claim is true. If Bob agrees on claim C with Alice, the following conditions should hold true:</w:t>
      </w:r>
    </w:p>
    <w:p>
      <w:pPr>
        <w:pStyle w:val="style0"/>
        <w:widowControl w:val="false"/>
      </w:pPr>
      <w:r>
        <w:rPr/>
      </w:r>
    </w:p>
    <w:p>
      <w:pPr>
        <w:pStyle w:val="style0"/>
        <w:widowControl w:val="false"/>
      </w:pPr>
      <w:r>
        <w:rPr>
          <w:rFonts w:ascii="Times New Roman" w:cs="Times New Roman" w:hAnsi="Times New Roman"/>
        </w:rPr>
        <w:t>Bob must defend C against Alice.</w:t>
      </w:r>
    </w:p>
    <w:p>
      <w:pPr>
        <w:pStyle w:val="style0"/>
        <w:widowControl w:val="false"/>
      </w:pPr>
      <w:r>
        <w:rPr>
          <w:rFonts w:ascii="Times New Roman" w:cs="Times New Roman" w:hAnsi="Times New Roman"/>
        </w:rPr>
        <w:t xml:space="preserve">Bob must refute !C (i.e., the negated claim of C). </w:t>
      </w:r>
    </w:p>
    <w:p>
      <w:pPr>
        <w:pStyle w:val="style0"/>
        <w:widowControl w:val="false"/>
      </w:pPr>
      <w:r>
        <w:rPr>
          <w:rFonts w:ascii="Times New Roman" w:cs="Times New Roman" w:hAnsi="Times New Roman"/>
        </w:rPr>
        <w:t xml:space="preserve">If Bob fails to satisfy any one of the above conditions, then Bob loses reputation and Alice wins reputation. </w:t>
      </w:r>
    </w:p>
    <w:p>
      <w:pPr>
        <w:pStyle w:val="style0"/>
        <w:widowControl w:val="false"/>
      </w:pPr>
      <w:r>
        <w:rPr/>
      </w:r>
    </w:p>
    <w:p>
      <w:pPr>
        <w:pStyle w:val="style0"/>
        <w:widowControl w:val="false"/>
      </w:pPr>
      <w:r>
        <w:rPr>
          <w:rFonts w:ascii="Times New Roman" w:cs="Times New Roman" w:hAnsi="Times New Roman"/>
        </w:rPr>
        <w:t xml:space="preserve">Similarly Alice must satisfy the following conditions: </w:t>
      </w:r>
    </w:p>
    <w:p>
      <w:pPr>
        <w:pStyle w:val="style0"/>
        <w:widowControl w:val="false"/>
      </w:pPr>
      <w:r>
        <w:rPr>
          <w:rFonts w:ascii="Times New Roman" w:cs="Times New Roman" w:hAnsi="Times New Roman"/>
        </w:rPr>
        <w:t>Alice must defend C against Bob.</w:t>
      </w:r>
    </w:p>
    <w:p>
      <w:pPr>
        <w:pStyle w:val="style0"/>
        <w:widowControl w:val="false"/>
      </w:pPr>
      <w:r>
        <w:rPr>
          <w:rFonts w:ascii="Times New Roman" w:cs="Times New Roman" w:hAnsi="Times New Roman"/>
        </w:rPr>
        <w:t>Alice must refute !C with Bob as the defender.</w:t>
      </w:r>
    </w:p>
    <w:p>
      <w:pPr>
        <w:pStyle w:val="style0"/>
        <w:widowControl w:val="false"/>
      </w:pPr>
      <w:r>
        <w:rPr>
          <w:rFonts w:ascii="Times New Roman" w:cs="Times New Roman" w:hAnsi="Times New Roman"/>
        </w:rPr>
        <w:t>If Alice fails to satisfy any one of the above conditions, then Alice loses reputation and Bod wins reputation.</w:t>
      </w:r>
    </w:p>
    <w:p>
      <w:pPr>
        <w:pStyle w:val="style0"/>
        <w:widowControl w:val="false"/>
      </w:pPr>
      <w:r>
        <w:rPr/>
      </w:r>
    </w:p>
    <w:p>
      <w:pPr>
        <w:pStyle w:val="style0"/>
        <w:widowControl w:val="false"/>
      </w:pPr>
      <w:r>
        <w:rPr>
          <w:rFonts w:ascii="Times New Roman" w:cs="Times New Roman" w:hAnsi="Times New Roman"/>
        </w:rPr>
        <w:t>If both Alice and Bob satisfy all their conditions, the reputations remain unaffected and the claim goes into the social welfare set (i.e., the claim repository).</w:t>
      </w:r>
    </w:p>
    <w:p>
      <w:pPr>
        <w:pStyle w:val="style0"/>
        <w:jc w:val="both"/>
        <w:widowControl w:val="false"/>
      </w:pPr>
      <w:r>
        <w:rPr/>
      </w:r>
    </w:p>
    <w:p>
      <w:pPr>
        <w:pStyle w:val="style3"/>
        <w:numPr>
          <w:ilvl w:val="2"/>
          <w:numId w:val="2"/>
        </w:numPr>
      </w:pPr>
      <w:bookmarkStart w:id="5" w:name="_Toc307485706"/>
      <w:bookmarkEnd w:id="5"/>
      <w:r>
        <w:rPr>
          <w:rFonts w:ascii="Times New Roman" w:cs="Times New Roman" w:hAnsi="Times New Roman"/>
        </w:rPr>
        <w:t>1.1.4 Example:</w:t>
      </w:r>
    </w:p>
    <w:p>
      <w:pPr>
        <w:pStyle w:val="style0"/>
      </w:pPr>
      <w:r>
        <w:rPr/>
      </w:r>
    </w:p>
    <w:p>
      <w:pPr>
        <w:pStyle w:val="style0"/>
      </w:pPr>
      <w:r>
        <w:rPr>
          <w:rFonts w:ascii="Times New Roman" w:cs="Times New Roman" w:hAnsi="Times New Roman"/>
        </w:rPr>
        <w:t>Let us consider a simple playground as an example.</w:t>
      </w:r>
    </w:p>
    <w:p>
      <w:pPr>
        <w:pStyle w:val="style0"/>
      </w:pPr>
      <w:r>
        <w:rPr/>
      </w:r>
    </w:p>
    <w:p>
      <w:pPr>
        <w:pStyle w:val="style0"/>
      </w:pPr>
      <w:r>
        <w:rPr>
          <w:rFonts w:ascii="Times New Roman" w:cs="Times New Roman" w:hAnsi="Times New Roman"/>
        </w:rPr>
        <w:t>Definition:</w:t>
      </w:r>
    </w:p>
    <w:p>
      <w:pPr>
        <w:pStyle w:val="style0"/>
      </w:pPr>
      <w:r>
        <w:rPr>
          <w:rFonts w:ascii="Times New Roman" w:cs="Times New Roman" w:hAnsi="Times New Roman"/>
        </w:rPr>
        <w:tab/>
      </w:r>
      <w:r>
        <w:rPr>
          <w:color w:val="000000"/>
          <w:rFonts w:ascii="Cambria Math" w:cs="Cambria Math" w:eastAsia="Times New Roman" w:hAnsi="Cambria Math"/>
        </w:rPr>
        <w:t>∀</w:t>
      </w:r>
      <w:r>
        <w:rPr>
          <w:rFonts w:ascii="Times New Roman" w:cs="Times New Roman" w:eastAsia="Times New Roman" w:hAnsi="Times New Roman"/>
        </w:rPr>
        <w:t>a,b  [1, 10]  c: a + b = c</w:t>
      </w:r>
    </w:p>
    <w:p>
      <w:pPr>
        <w:pStyle w:val="style0"/>
      </w:pPr>
      <w:r>
        <w:rPr>
          <w:rFonts w:ascii="Times New Roman" w:cs="Times New Roman" w:eastAsia="Times New Roman" w:hAnsi="Times New Roman"/>
        </w:rPr>
        <w:t>Here,</w:t>
      </w:r>
    </w:p>
    <w:p>
      <w:pPr>
        <w:pStyle w:val="style0"/>
      </w:pPr>
      <w:r>
        <w:rPr>
          <w:rFonts w:ascii="Times New Roman" w:cs="Times New Roman" w:eastAsia="Times New Roman" w:hAnsi="Times New Roman"/>
        </w:rPr>
        <w:tab/>
        <w:t xml:space="preserve">Instance will be (a, b)  </w:t>
      </w:r>
    </w:p>
    <w:p>
      <w:pPr>
        <w:pStyle w:val="style0"/>
      </w:pPr>
      <w:r>
        <w:rPr>
          <w:rFonts w:ascii="Times New Roman" w:cs="Times New Roman" w:eastAsia="Times New Roman" w:hAnsi="Times New Roman"/>
        </w:rPr>
        <w:tab/>
        <w:t>Solution will be a + b</w:t>
      </w:r>
    </w:p>
    <w:p>
      <w:pPr>
        <w:pStyle w:val="style0"/>
      </w:pPr>
      <w:r>
        <w:rPr/>
      </w:r>
    </w:p>
    <w:p>
      <w:pPr>
        <w:pStyle w:val="style0"/>
      </w:pPr>
      <w:r>
        <w:rPr>
          <w:rFonts w:ascii="Times New Roman" w:cs="Times New Roman" w:eastAsia="Times New Roman" w:hAnsi="Times New Roman"/>
        </w:rPr>
        <w:t xml:space="preserve">Let us say that Alice makes a claim and Bob has option to either </w:t>
      </w:r>
      <w:r>
        <w:rPr>
          <w:b/>
          <w:rFonts w:ascii="Times New Roman" w:cs="Times New Roman" w:eastAsia="Times New Roman" w:hAnsi="Times New Roman"/>
        </w:rPr>
        <w:t>agree</w:t>
      </w:r>
      <w:r>
        <w:rPr>
          <w:rFonts w:ascii="Times New Roman" w:cs="Times New Roman" w:eastAsia="Times New Roman" w:hAnsi="Times New Roman"/>
        </w:rPr>
        <w:t xml:space="preserve"> or </w:t>
      </w:r>
      <w:r>
        <w:rPr>
          <w:b/>
          <w:rFonts w:ascii="Times New Roman" w:cs="Times New Roman" w:eastAsia="Times New Roman" w:hAnsi="Times New Roman"/>
        </w:rPr>
        <w:t>refute</w:t>
      </w:r>
      <w:r>
        <w:rPr>
          <w:rFonts w:ascii="Times New Roman" w:cs="Times New Roman" w:eastAsia="Times New Roman" w:hAnsi="Times New Roman"/>
        </w:rPr>
        <w:t>. Consider two claims as an example:</w:t>
      </w:r>
    </w:p>
    <w:p>
      <w:pPr>
        <w:pStyle w:val="style0"/>
      </w:pPr>
      <w:r>
        <w:rPr>
          <w:rFonts w:ascii="Times New Roman" w:cs="Times New Roman" w:eastAsia="Times New Roman" w:hAnsi="Times New Roman"/>
        </w:rPr>
        <w:tab/>
        <w:t>Claim1: ([1,10], [1,10],[2,20])</w:t>
      </w:r>
    </w:p>
    <w:p>
      <w:pPr>
        <w:pStyle w:val="style0"/>
      </w:pPr>
      <w:r>
        <w:rPr>
          <w:rFonts w:ascii="Times New Roman" w:cs="Times New Roman" w:eastAsia="Times New Roman" w:hAnsi="Times New Roman"/>
        </w:rPr>
        <w:tab/>
        <w:t>Claim2: ([1,10], [1,10], [2,5])</w:t>
      </w:r>
    </w:p>
    <w:p>
      <w:pPr>
        <w:pStyle w:val="style0"/>
      </w:pPr>
      <w:r>
        <w:rPr/>
      </w:r>
    </w:p>
    <w:p>
      <w:pPr>
        <w:pStyle w:val="style0"/>
        <w:tabs>
          <w:tab w:leader="none" w:pos="1710" w:val="left"/>
          <w:tab w:leader="none" w:pos="2880" w:val="left"/>
        </w:tabs>
        <w:ind w:hanging="990" w:left="990" w:right="0"/>
      </w:pPr>
      <w:r>
        <w:rPr>
          <w:b/>
          <w:rFonts w:ascii="Times New Roman" w:cs="Times New Roman" w:eastAsia="Times New Roman" w:hAnsi="Times New Roman"/>
        </w:rPr>
        <w:t>Case 1</w:t>
      </w:r>
      <w:r>
        <w:rPr>
          <w:rFonts w:ascii="Times New Roman" w:cs="Times New Roman" w:eastAsia="Times New Roman" w:hAnsi="Times New Roman"/>
        </w:rPr>
        <w:t xml:space="preserve">: </w:t>
        <w:tab/>
        <w:t xml:space="preserve"> Alice makes Claim1. According to the claim, a and b can have any value between 1 and 10. And c is in the range 2..20, which satisfies the condition that for any value of a and b  [1, 10], c ranges from 2 to 20. Thus, this claim is true. Bob has to </w:t>
      </w:r>
      <w:r>
        <w:rPr>
          <w:b/>
          <w:rFonts w:ascii="Times New Roman" w:cs="Times New Roman" w:eastAsia="Times New Roman" w:hAnsi="Times New Roman"/>
        </w:rPr>
        <w:t>agree</w:t>
      </w:r>
      <w:r>
        <w:rPr>
          <w:rFonts w:ascii="Times New Roman" w:cs="Times New Roman" w:eastAsia="Times New Roman" w:hAnsi="Times New Roman"/>
        </w:rPr>
        <w:t xml:space="preserve"> to this claim.</w:t>
      </w:r>
    </w:p>
    <w:p>
      <w:pPr>
        <w:pStyle w:val="style0"/>
      </w:pPr>
      <w:r>
        <w:rPr/>
      </w:r>
    </w:p>
    <w:p>
      <w:pPr>
        <w:pStyle w:val="style0"/>
        <w:ind w:hanging="990" w:left="990" w:right="0"/>
      </w:pPr>
      <w:r>
        <w:rPr>
          <w:b/>
          <w:rFonts w:ascii="Times New Roman" w:cs="Times New Roman" w:eastAsia="Times New Roman" w:hAnsi="Times New Roman"/>
        </w:rPr>
        <w:t>Case 2</w:t>
      </w:r>
      <w:r>
        <w:rPr>
          <w:rFonts w:ascii="Times New Roman" w:cs="Times New Roman" w:eastAsia="Times New Roman" w:hAnsi="Times New Roman"/>
        </w:rPr>
        <w:t xml:space="preserve">: </w:t>
        <w:tab/>
        <w:t xml:space="preserve">Alice makes Claim2. In this case, a and b  [1, 10] and c is in the range 2..5. When we take a = 10 and b = 10, c = 20 which doesn’t fall in the range as claimed. So, Bob can </w:t>
      </w:r>
      <w:r>
        <w:rPr>
          <w:b/>
          <w:rFonts w:ascii="Times New Roman" w:cs="Times New Roman" w:eastAsia="Times New Roman" w:hAnsi="Times New Roman"/>
        </w:rPr>
        <w:t>refute</w:t>
      </w:r>
      <w:r>
        <w:rPr>
          <w:rFonts w:ascii="Times New Roman" w:cs="Times New Roman" w:eastAsia="Times New Roman" w:hAnsi="Times New Roman"/>
        </w:rPr>
        <w:t xml:space="preserve"> this claim by providing Alice with the above instance of a and b for which the values of c doesn’t satisfy the given range.</w:t>
      </w:r>
    </w:p>
    <w:p>
      <w:pPr>
        <w:pStyle w:val="style1"/>
        <w:numPr>
          <w:ilvl w:val="0"/>
          <w:numId w:val="1"/>
        </w:numPr>
      </w:pPr>
      <w:bookmarkStart w:id="6" w:name="_Toc307485707"/>
      <w:bookmarkEnd w:id="6"/>
      <w:r>
        <w:rPr>
          <w:sz w:val="24"/>
          <w:szCs w:val="24"/>
          <w:rFonts w:ascii="Times New Roman" w:cs="Times New Roman" w:hAnsi="Times New Roman"/>
        </w:rPr>
        <w:t>2. Making a clever avatar</w:t>
      </w:r>
    </w:p>
    <w:p>
      <w:pPr>
        <w:pStyle w:val="style0"/>
      </w:pPr>
      <w:r>
        <w:rPr/>
      </w:r>
    </w:p>
    <w:p>
      <w:pPr>
        <w:pStyle w:val="style0"/>
        <w:widowControl w:val="false"/>
        <w:tabs>
          <w:tab w:leader="none" w:pos="360" w:val="left"/>
          <w:tab w:leader="none" w:pos="720" w:val="left"/>
        </w:tabs>
        <w:spacing w:after="240" w:before="0"/>
      </w:pPr>
      <w:r>
        <w:rPr>
          <w:rFonts w:ascii="Times New Roman" w:cs="Times New Roman" w:hAnsi="Times New Roman"/>
        </w:rPr>
        <w:t>You are provided with the clever avatar template and baby avatar. The files are located under GenericSCG/src/hsr/avatar/. You have to fill in the template of clever avatar by following steps below:</w:t>
      </w:r>
    </w:p>
    <w:p>
      <w:pPr>
        <w:pStyle w:val="style0"/>
        <w:widowControl w:val="false"/>
        <w:tabs>
          <w:tab w:leader="none" w:pos="360" w:val="left"/>
          <w:tab w:leader="none" w:pos="720" w:val="left"/>
        </w:tabs>
        <w:spacing w:after="240" w:before="0"/>
      </w:pPr>
      <w:r>
        <w:rPr>
          <w:rFonts w:ascii="Times New Roman" w:cs="Times New Roman" w:hAnsi="Times New Roman"/>
        </w:rPr>
        <w:t>Step 1: No changes required for .cd file.</w:t>
      </w:r>
      <w:ins w:author="Srinivas N Jay" w:date="2011-10-25T21:45:00Z" w:id="1">
        <w:r>
          <w:rPr>
            <w:rFonts w:ascii="Times New Roman" w:cs="Times New Roman" w:hAnsi="Times New Roman"/>
          </w:rPr>
          <w:t xml:space="preserve"> </w:t>
        </w:r>
      </w:ins>
    </w:p>
    <w:p>
      <w:pPr>
        <w:pStyle w:val="style0"/>
        <w:widowControl w:val="false"/>
        <w:spacing w:after="240" w:before="0"/>
      </w:pPr>
      <w:r>
        <w:rPr>
          <w:rFonts w:ascii="Times New Roman" w:cs="Times New Roman" w:hAnsi="Times New Roman"/>
        </w:rPr>
        <w:t>Step 2: .beh file has following methods, which need to be modified to make a clever avatar:</w:t>
      </w:r>
    </w:p>
    <w:p>
      <w:pPr>
        <w:pStyle w:val="style0"/>
        <w:widowControl w:val="false"/>
        <w:spacing w:after="240" w:before="0"/>
      </w:pPr>
      <w:r>
        <w:rPr>
          <w:rFonts w:ascii="Times New Roman" w:cs="Times New Roman" w:hAnsi="Times New Roman"/>
        </w:rPr>
        <w:t xml:space="preserve">List&lt;Claim&gt; </w:t>
      </w:r>
      <w:r>
        <w:rPr>
          <w:b/>
          <w:bCs/>
          <w:rFonts w:ascii="Times New Roman" w:cs="Times New Roman" w:hAnsi="Times New Roman"/>
        </w:rPr>
        <w:t>propose</w:t>
      </w:r>
      <w:r>
        <w:rPr>
          <w:rFonts w:ascii="Times New Roman" w:cs="Times New Roman" w:hAnsi="Times New Roman"/>
        </w:rPr>
        <w:t xml:space="preserve">(List&lt;Claim&gt; forbiddenClaims): The “propose” method is used to make new claims during competitions. Propose function implementation is provided. No changes are required for this function. </w:t>
      </w:r>
    </w:p>
    <w:p>
      <w:pPr>
        <w:pStyle w:val="style0"/>
      </w:pPr>
      <w:r>
        <w:rPr>
          <w:rFonts w:ascii="Times New Roman" w:cs="Times New Roman" w:hAnsi="Times New Roman"/>
        </w:rPr>
        <w:t xml:space="preserve">List&lt;OpposeAction&gt; </w:t>
      </w:r>
      <w:r>
        <w:rPr>
          <w:b/>
          <w:bCs/>
          <w:rFonts w:ascii="Times New Roman" w:cs="Times New Roman" w:hAnsi="Times New Roman"/>
        </w:rPr>
        <w:t>oppose</w:t>
      </w:r>
      <w:r>
        <w:rPr>
          <w:rFonts w:ascii="Times New Roman" w:cs="Times New Roman" w:hAnsi="Times New Roman"/>
        </w:rPr>
        <w:t>(List&lt;Claim&gt; claimsToBeOpposed): The “oppose” method is used to respond to the claims of the proposer. The claims are given in the input parameter claimsToBeOpposed. For every claim from the proposer, avatar has to take one of the following oppose action:</w:t>
      </w:r>
    </w:p>
    <w:p>
      <w:pPr>
        <w:pStyle w:val="style0"/>
        <w:numPr>
          <w:ilvl w:val="0"/>
          <w:numId w:val="8"/>
        </w:numPr>
      </w:pPr>
      <w:r>
        <w:rPr>
          <w:rFonts w:ascii="Times New Roman" w:cs="Times New Roman" w:hAnsi="Times New Roman"/>
        </w:rPr>
        <w:t>Refute</w:t>
      </w:r>
    </w:p>
    <w:p>
      <w:pPr>
        <w:pStyle w:val="style0"/>
        <w:numPr>
          <w:ilvl w:val="0"/>
          <w:numId w:val="8"/>
        </w:numPr>
      </w:pPr>
      <w:r>
        <w:rPr>
          <w:rFonts w:ascii="Times New Roman" w:cs="Times New Roman" w:hAnsi="Times New Roman"/>
        </w:rPr>
        <w:t>Agree</w:t>
      </w:r>
    </w:p>
    <w:p>
      <w:pPr>
        <w:pStyle w:val="style0"/>
        <w:numPr>
          <w:ilvl w:val="0"/>
          <w:numId w:val="8"/>
        </w:numPr>
      </w:pPr>
      <w:r>
        <w:rPr>
          <w:rFonts w:ascii="Times New Roman" w:cs="Times New Roman" w:hAnsi="Times New Roman"/>
        </w:rPr>
        <w:t>Strengthen</w:t>
      </w:r>
    </w:p>
    <w:p>
      <w:pPr>
        <w:pStyle w:val="style0"/>
      </w:pPr>
      <w:r>
        <w:rPr>
          <w:rFonts w:ascii="Times New Roman" w:cs="Times New Roman" w:hAnsi="Times New Roman"/>
        </w:rPr>
        <w:t>The oppose function in clever avatar template needs to be updated with appropriate oppose actions.</w:t>
      </w:r>
    </w:p>
    <w:p>
      <w:pPr>
        <w:pStyle w:val="style0"/>
      </w:pPr>
      <w:r>
        <w:rPr/>
      </w:r>
    </w:p>
    <w:p>
      <w:pPr>
        <w:pStyle w:val="style0"/>
      </w:pPr>
      <w:r>
        <w:rPr>
          <w:rFonts w:ascii="Times New Roman" w:cs="Times New Roman" w:hAnsi="Times New Roman"/>
        </w:rPr>
        <w:t xml:space="preserve">InstanceI </w:t>
      </w:r>
      <w:r>
        <w:rPr>
          <w:b/>
          <w:bCs/>
          <w:rFonts w:ascii="Times New Roman" w:cs="Times New Roman" w:hAnsi="Times New Roman"/>
        </w:rPr>
        <w:t>provide</w:t>
      </w:r>
      <w:r>
        <w:rPr>
          <w:rFonts w:ascii="Times New Roman" w:cs="Times New Roman" w:hAnsi="Times New Roman"/>
        </w:rPr>
        <w:t xml:space="preserve">(Claim claimUsed): </w:t>
      </w:r>
    </w:p>
    <w:p>
      <w:pPr>
        <w:pStyle w:val="style0"/>
      </w:pPr>
      <w:r>
        <w:rPr>
          <w:rFonts w:ascii="Times New Roman" w:cs="Times New Roman" w:hAnsi="Times New Roman"/>
        </w:rPr>
        <w:t>The “provide” method is used to provide an instance for the given claim.  In clever avatar template, provide function implementation is provided. No changes are required for this function.</w:t>
      </w:r>
    </w:p>
    <w:p>
      <w:pPr>
        <w:pStyle w:val="style0"/>
        <w:ind w:hanging="0" w:left="1440" w:right="0"/>
      </w:pPr>
      <w:r>
        <w:rPr/>
      </w:r>
    </w:p>
    <w:p>
      <w:pPr>
        <w:pStyle w:val="style0"/>
        <w:widowControl w:val="false"/>
      </w:pPr>
      <w:r>
        <w:rPr>
          <w:rFonts w:ascii="Times New Roman" w:cs="Times New Roman" w:hAnsi="Times New Roman"/>
        </w:rPr>
        <w:t xml:space="preserve">SolutionI </w:t>
      </w:r>
      <w:r>
        <w:rPr>
          <w:b/>
          <w:bCs/>
          <w:rFonts w:ascii="Times New Roman" w:cs="Times New Roman" w:hAnsi="Times New Roman"/>
        </w:rPr>
        <w:t>solve</w:t>
      </w:r>
      <w:r>
        <w:rPr>
          <w:rFonts w:ascii="Times New Roman" w:cs="Times New Roman" w:hAnsi="Times New Roman"/>
        </w:rPr>
        <w:t xml:space="preserve">(SolveRequest solveRequest): </w:t>
      </w:r>
    </w:p>
    <w:p>
      <w:pPr>
        <w:pStyle w:val="style0"/>
        <w:widowControl w:val="false"/>
      </w:pPr>
      <w:r>
        <w:rPr>
          <w:rFonts w:ascii="Times New Roman" w:cs="Times New Roman" w:hAnsi="Times New Roman"/>
        </w:rPr>
        <w:t>The “solve” method is used to provide a solution for the instance provided by opposition. This method has to be updated with solve logic in clever avatar template.</w:t>
      </w:r>
    </w:p>
    <w:p>
      <w:pPr>
        <w:pStyle w:val="style3"/>
        <w:numPr>
          <w:ilvl w:val="2"/>
          <w:numId w:val="2"/>
        </w:numPr>
      </w:pPr>
      <w:bookmarkStart w:id="7" w:name="_Toc307485708"/>
      <w:bookmarkEnd w:id="7"/>
      <w:r>
        <w:rPr>
          <w:rFonts w:ascii="Times New Roman" w:cs="Times New Roman" w:hAnsi="Times New Roman"/>
        </w:rPr>
        <w:t>2.1. Tips To Design Clever Avatars</w:t>
      </w:r>
    </w:p>
    <w:p>
      <w:pPr>
        <w:pStyle w:val="style0"/>
      </w:pPr>
      <w:r>
        <w:rPr/>
      </w:r>
    </w:p>
    <w:p>
      <w:pPr>
        <w:pStyle w:val="style0"/>
      </w:pPr>
      <w:r>
        <w:rPr>
          <w:rFonts w:ascii="Times New Roman" w:cs="Times New Roman" w:hAnsi="Times New Roman"/>
        </w:rPr>
        <w:t>When making a clever avatar, users have to make sure to provide legitimate instances and solutions. Otherwise their avatar will be kicked out of the tournament.</w:t>
      </w:r>
    </w:p>
    <w:p>
      <w:pPr>
        <w:pStyle w:val="style0"/>
      </w:pPr>
      <w:r>
        <w:rPr/>
      </w:r>
    </w:p>
    <w:p>
      <w:pPr>
        <w:pStyle w:val="style0"/>
      </w:pPr>
      <w:r>
        <w:rPr>
          <w:rFonts w:ascii="Times New Roman" w:cs="Times New Roman" w:hAnsi="Times New Roman"/>
        </w:rPr>
        <w:t>Following are the checks that will be performed by admin:</w:t>
      </w:r>
    </w:p>
    <w:p>
      <w:pPr>
        <w:pStyle w:val="style0"/>
      </w:pPr>
      <w:r>
        <w:rPr/>
      </w:r>
    </w:p>
    <w:p>
      <w:pPr>
        <w:pStyle w:val="style34"/>
        <w:numPr>
          <w:ilvl w:val="0"/>
          <w:numId w:val="7"/>
        </w:numPr>
      </w:pPr>
      <w:r>
        <w:rPr>
          <w:rFonts w:ascii="Times New Roman" w:cs="Times New Roman" w:hAnsi="Times New Roman"/>
        </w:rPr>
        <w:t xml:space="preserve">Instance and solution Validity check: If the instance/solution provided by the avatar is not valid, the avatar will be kicked out. </w:t>
      </w:r>
    </w:p>
    <w:p>
      <w:pPr>
        <w:pStyle w:val="style34"/>
      </w:pPr>
      <w:r>
        <w:rPr/>
      </w:r>
    </w:p>
    <w:p>
      <w:pPr>
        <w:pStyle w:val="style34"/>
        <w:numPr>
          <w:ilvl w:val="0"/>
          <w:numId w:val="7"/>
        </w:numPr>
      </w:pPr>
      <w:r>
        <w:rPr>
          <w:rFonts w:ascii="Times New Roman" w:cs="Times New Roman" w:hAnsi="Times New Roman"/>
        </w:rPr>
        <w:t>Quality check: The “quality” method is used to calculate the quality of the solution provided for this Instance object. It returns the quality as double between 0 to 1 (with 0 being the least quality and 1 being the max quality). If the quality of  a solution provided by an avatar is not within this range, the avatar is kicked out.</w:t>
      </w:r>
    </w:p>
    <w:p>
      <w:pPr>
        <w:pStyle w:val="style0"/>
      </w:pPr>
      <w:r>
        <w:rPr/>
      </w:r>
    </w:p>
    <w:p>
      <w:pPr>
        <w:pStyle w:val="style34"/>
        <w:numPr>
          <w:ilvl w:val="0"/>
          <w:numId w:val="7"/>
        </w:numPr>
      </w:pPr>
      <w:r>
        <w:rPr>
          <w:rFonts w:ascii="Times New Roman" w:cs="Times New Roman" w:hAnsi="Times New Roman"/>
        </w:rPr>
        <w:t xml:space="preserve">BelongsTo check: The “belongsTo” method checks if the instance provided by the player corresponds to the InstanceSet. Otherwise the avatar is kicked out of the tournament. </w:t>
      </w:r>
    </w:p>
    <w:p>
      <w:pPr>
        <w:pStyle w:val="style34"/>
      </w:pPr>
      <w:r>
        <w:rPr/>
      </w:r>
    </w:p>
    <w:p>
      <w:pPr>
        <w:pStyle w:val="style34"/>
        <w:numPr>
          <w:ilvl w:val="0"/>
          <w:numId w:val="7"/>
        </w:numPr>
      </w:pPr>
      <w:r>
        <w:rPr>
          <w:color w:val="000000"/>
          <w:rFonts w:ascii="Times New Roman" w:cs="Times New Roman" w:hAnsi="Times New Roman"/>
        </w:rPr>
        <w:t>New Claim check: If the ProposedClaimMustBeNew parameter in the configuration section is set to true and the avatar makes a duplicate claim, the avatar is kicked out of the tournament.</w:t>
      </w:r>
    </w:p>
    <w:p>
      <w:pPr>
        <w:pStyle w:val="style0"/>
      </w:pPr>
      <w:r>
        <w:rPr/>
      </w:r>
    </w:p>
    <w:p>
      <w:pPr>
        <w:pStyle w:val="style34"/>
        <w:numPr>
          <w:ilvl w:val="0"/>
          <w:numId w:val="7"/>
        </w:numPr>
      </w:pPr>
      <w:r>
        <w:rPr>
          <w:rFonts w:ascii="Times New Roman" w:cs="Times New Roman" w:hAnsi="Times New Roman"/>
        </w:rPr>
        <w:t>Valid Number Of Claims check:  If an avatar makes claims less than MinProposals OR greater than MaxProposals, the avatar is kicked out of the tournament. These values are specified in the configuration section.</w:t>
      </w:r>
    </w:p>
    <w:p>
      <w:pPr>
        <w:pStyle w:val="style0"/>
      </w:pPr>
      <w:r>
        <w:rPr/>
      </w:r>
    </w:p>
    <w:p>
      <w:pPr>
        <w:pStyle w:val="style34"/>
        <w:numPr>
          <w:ilvl w:val="0"/>
          <w:numId w:val="7"/>
        </w:numPr>
      </w:pPr>
      <w:r>
        <w:rPr>
          <w:rFonts w:ascii="Times New Roman" w:cs="Times New Roman" w:hAnsi="Times New Roman"/>
        </w:rPr>
        <w:t xml:space="preserve">Valid Request check: If an avatar fails to respond when it is the avatar’s turn, the avatar is kicked out of the tournament. </w:t>
      </w:r>
      <w:ins w:author="Srinivas N Jay" w:date="2011-10-26T21:21:00Z" w:id="2">
        <w:bookmarkStart w:id="8" w:name="_Toc307485709"/>
        <w:r>
          <w:rPr>
            <w:rFonts w:ascii="Times New Roman" w:cs="Times New Roman" w:hAnsi="Times New Roman"/>
          </w:rPr>
          <w:t xml:space="preserve"> </w:t>
        </w:r>
      </w:ins>
    </w:p>
    <w:p>
      <w:pPr>
        <w:pStyle w:val="style1"/>
        <w:numPr>
          <w:ilvl w:val="0"/>
          <w:numId w:val="1"/>
        </w:numPr>
      </w:pPr>
      <w:r>
        <w:rPr>
          <w:sz w:val="24"/>
          <w:szCs w:val="24"/>
          <w:rFonts w:ascii="Times New Roman" w:cs="Times New Roman" w:hAnsi="Times New Roman"/>
        </w:rPr>
        <w:t>3. Admin</w:t>
      </w:r>
      <w:bookmarkEnd w:id="8"/>
      <w:r>
        <w:rPr>
          <w:sz w:val="24"/>
          <w:szCs w:val="24"/>
          <w:rFonts w:ascii="Times New Roman" w:cs="Times New Roman" w:hAnsi="Times New Roman"/>
        </w:rPr>
        <w:t xml:space="preserve"> </w:t>
      </w:r>
    </w:p>
    <w:p>
      <w:pPr>
        <w:pStyle w:val="style0"/>
      </w:pPr>
      <w:r>
        <w:rPr>
          <w:rFonts w:ascii="Times New Roman" w:cs="Times New Roman" w:hAnsi="Times New Roman"/>
        </w:rPr>
        <w:t xml:space="preserve"> </w:t>
      </w:r>
      <w:r>
        <w:rPr>
          <w:rFonts w:ascii="Times New Roman" w:cs="Times New Roman" w:hAnsi="Times New Roman"/>
        </w:rPr>
        <w:tab/>
        <w:tab/>
      </w:r>
    </w:p>
    <w:p>
      <w:pPr>
        <w:pStyle w:val="style0"/>
      </w:pPr>
      <w:r>
        <w:rPr>
          <w:rFonts w:ascii="Times New Roman" w:cs="Times New Roman" w:hAnsi="Times New Roman"/>
        </w:rPr>
        <w:t>The given GenericSCG package has 2 entry points – Admin.java and PlayerMain.java. When run on the local system for testing purposes, three versions of the same application need to be run, one as Admin and 2 as players(avatars).</w:t>
      </w:r>
    </w:p>
    <w:p>
      <w:pPr>
        <w:pStyle w:val="style0"/>
      </w:pPr>
      <w:r>
        <w:rPr/>
      </w:r>
    </w:p>
    <w:p>
      <w:pPr>
        <w:pStyle w:val="style0"/>
      </w:pPr>
      <w:r>
        <w:rPr>
          <w:rFonts w:ascii="Times New Roman" w:cs="Times New Roman" w:hAnsi="Times New Roman"/>
        </w:rPr>
        <w:t>When running a tournament, the person acting as Admin runs his/her application as an admin (by running Admin.java) ,while the players participating run their versions as avatars(by running PlayerMain.java).</w:t>
      </w:r>
    </w:p>
    <w:p>
      <w:pPr>
        <w:pStyle w:val="style2"/>
        <w:numPr>
          <w:ilvl w:val="1"/>
          <w:numId w:val="2"/>
        </w:numPr>
      </w:pPr>
      <w:bookmarkStart w:id="9" w:name="_Toc307485710"/>
      <w:bookmarkEnd w:id="9"/>
      <w:r>
        <w:rPr>
          <w:sz w:val="24"/>
          <w:szCs w:val="24"/>
          <w:rFonts w:ascii="Times New Roman" w:cs="Times New Roman" w:hAnsi="Times New Roman"/>
        </w:rPr>
        <w:t>3.1 Building and running the Admin.</w:t>
      </w:r>
    </w:p>
    <w:p>
      <w:pPr>
        <w:pStyle w:val="style0"/>
      </w:pPr>
      <w:r>
        <w:rPr/>
      </w:r>
    </w:p>
    <w:p>
      <w:pPr>
        <w:pStyle w:val="style0"/>
        <w:widowControl w:val="false"/>
        <w:spacing w:after="240" w:before="0"/>
      </w:pPr>
      <w:r>
        <w:rPr>
          <w:rFonts w:ascii="Times New Roman" w:cs="Times New Roman" w:hAnsi="Times New Roman"/>
        </w:rPr>
        <w:t>Step 1: Execute build.xml:</w:t>
      </w:r>
    </w:p>
    <w:p>
      <w:pPr>
        <w:pStyle w:val="style0"/>
        <w:widowControl w:val="false"/>
        <w:spacing w:after="240" w:before="0"/>
      </w:pPr>
      <w:r>
        <w:rPr>
          <w:rFonts w:ascii="Times New Roman" w:cs="Times New Roman" w:hAnsi="Times New Roman"/>
        </w:rPr>
        <w:tab/>
      </w:r>
      <w:r>
        <w:rPr>
          <w:b/>
          <w:rFonts w:ascii="Times New Roman" w:cs="Times New Roman" w:hAnsi="Times New Roman"/>
        </w:rPr>
        <w:t>Location</w:t>
      </w:r>
      <w:r>
        <w:rPr>
          <w:rFonts w:ascii="Times New Roman" w:cs="Times New Roman" w:hAnsi="Times New Roman"/>
        </w:rPr>
        <w:t>: /GenericSCG</w:t>
      </w:r>
    </w:p>
    <w:p>
      <w:pPr>
        <w:pStyle w:val="style0"/>
        <w:widowControl w:val="false"/>
        <w:spacing w:after="240" w:before="0"/>
      </w:pPr>
      <w:r>
        <w:rPr>
          <w:rFonts w:ascii="Times New Roman" w:cs="Times New Roman" w:hAnsi="Times New Roman"/>
        </w:rPr>
        <w:t xml:space="preserve">   </w:t>
      </w:r>
      <w:r>
        <w:rPr>
          <w:rFonts w:ascii="Times New Roman" w:cs="Times New Roman" w:hAnsi="Times New Roman"/>
        </w:rPr>
        <w:tab/>
      </w:r>
      <w:r>
        <w:rPr>
          <w:b/>
          <w:rFonts w:ascii="Times New Roman" w:cs="Times New Roman" w:hAnsi="Times New Roman"/>
        </w:rPr>
        <w:t>Command</w:t>
      </w:r>
      <w:r>
        <w:rPr>
          <w:rFonts w:ascii="Times New Roman" w:cs="Times New Roman" w:hAnsi="Times New Roman"/>
        </w:rPr>
        <w:t>: ant</w:t>
      </w:r>
    </w:p>
    <w:p>
      <w:pPr>
        <w:pStyle w:val="style0"/>
        <w:widowControl w:val="false"/>
        <w:spacing w:after="240" w:before="0"/>
      </w:pPr>
      <w:r>
        <w:rPr>
          <w:rFonts w:ascii="Times New Roman" w:cs="Times New Roman" w:hAnsi="Times New Roman"/>
        </w:rPr>
        <w:t>Step 2: Run the Admin</w:t>
      </w:r>
    </w:p>
    <w:p>
      <w:pPr>
        <w:pStyle w:val="style0"/>
        <w:widowControl w:val="false"/>
        <w:spacing w:after="240" w:before="0"/>
      </w:pPr>
      <w:r>
        <w:rPr>
          <w:rFonts w:ascii="Times New Roman" w:cs="Times New Roman" w:hAnsi="Times New Roman"/>
        </w:rPr>
        <w:tab/>
      </w:r>
      <w:r>
        <w:rPr>
          <w:b/>
          <w:rFonts w:ascii="Times New Roman" w:cs="Times New Roman" w:hAnsi="Times New Roman"/>
        </w:rPr>
        <w:t>Location</w:t>
      </w:r>
      <w:r>
        <w:rPr>
          <w:rFonts w:ascii="Times New Roman" w:cs="Times New Roman" w:hAnsi="Times New Roman"/>
        </w:rPr>
        <w:t>: GenericSCG/bin</w:t>
      </w:r>
    </w:p>
    <w:p>
      <w:pPr>
        <w:pStyle w:val="style0"/>
        <w:widowControl w:val="false"/>
        <w:ind w:hanging="1350" w:left="2070" w:right="0"/>
        <w:spacing w:after="240" w:before="0"/>
      </w:pPr>
      <w:r>
        <w:rPr>
          <w:b/>
          <w:rFonts w:ascii="Times New Roman" w:cs="Times New Roman" w:hAnsi="Times New Roman"/>
        </w:rPr>
        <w:t>Command</w:t>
      </w:r>
      <w:r>
        <w:rPr>
          <w:rFonts w:ascii="Times New Roman" w:cs="Times New Roman" w:hAnsi="Times New Roman"/>
        </w:rPr>
        <w:t>: java -cp .:demeterf.jar:hamcrest-all-</w:t>
      </w:r>
      <w:bookmarkStart w:id="10" w:name="_GoBack"/>
      <w:bookmarkEnd w:id="10"/>
      <w:r>
        <w:rPr>
          <w:rFonts w:ascii="Times New Roman" w:cs="Times New Roman" w:hAnsi="Times New Roman"/>
        </w:rPr>
        <w:t>1.3.0RC2.jar scg.admin.Admin &lt;admin password&gt;</w:t>
      </w:r>
    </w:p>
    <w:p>
      <w:pPr>
        <w:pStyle w:val="style2"/>
        <w:numPr>
          <w:ilvl w:val="1"/>
          <w:numId w:val="2"/>
        </w:numPr>
      </w:pPr>
      <w:bookmarkStart w:id="11" w:name="_Toc307485711"/>
      <w:bookmarkEnd w:id="11"/>
      <w:r>
        <w:rPr>
          <w:sz w:val="24"/>
          <w:szCs w:val="24"/>
          <w:rFonts w:ascii="Times New Roman" w:cs="Times New Roman" w:hAnsi="Times New Roman"/>
        </w:rPr>
        <w:t>3.2 Tournament Management</w:t>
      </w:r>
    </w:p>
    <w:p>
      <w:pPr>
        <w:pStyle w:val="style0"/>
      </w:pPr>
      <w:r>
        <w:rPr/>
      </w:r>
    </w:p>
    <w:p>
      <w:pPr>
        <w:pStyle w:val="style0"/>
      </w:pPr>
      <w:r>
        <w:rPr>
          <w:rFonts w:ascii="Times New Roman" w:cs="Times New Roman" w:hAnsi="Times New Roman"/>
        </w:rPr>
        <w:t>In order for avatars to play against each other, the admin must setup a tournament with specific configuration parameters. Following are the steps the admin performs:</w:t>
      </w:r>
    </w:p>
    <w:p>
      <w:pPr>
        <w:pStyle w:val="style0"/>
      </w:pPr>
      <w:r>
        <w:rPr/>
      </w:r>
    </w:p>
    <w:p>
      <w:pPr>
        <w:pStyle w:val="style34"/>
        <w:numPr>
          <w:ilvl w:val="0"/>
          <w:numId w:val="3"/>
        </w:numPr>
      </w:pPr>
      <w:r>
        <w:rPr>
          <w:rFonts w:ascii="Times New Roman" w:cs="Times New Roman" w:hAnsi="Times New Roman"/>
        </w:rPr>
        <w:t xml:space="preserve">Once the admin is up and running, open the URL http://server-url:7007/signin (example: </w:t>
      </w:r>
      <w:hyperlink r:id="rId2">
        <w:r>
          <w:rPr>
            <w:rStyle w:val="style17"/>
            <w:rStyle w:val="style17"/>
            <w:rFonts w:ascii="Times New Roman" w:cs="Times New Roman" w:hAnsi="Times New Roman"/>
          </w:rPr>
          <w:t>http://localhost:7007/signin</w:t>
        </w:r>
      </w:hyperlink>
      <w:r>
        <w:rPr>
          <w:rFonts w:ascii="Times New Roman" w:cs="Times New Roman" w:hAnsi="Times New Roman"/>
        </w:rPr>
        <w:t xml:space="preserve">, server is running locally). We are also planning to setup tournaments where you will get to play against teacher avatar, which is very competent and provides the best solutions. You should plan to participate in these tournaments to test their clever avatars. The tournaments will be hosted at http://tvtennis.ccis.neu.edu:7007/signin </w:t>
      </w:r>
    </w:p>
    <w:p>
      <w:pPr>
        <w:pStyle w:val="style34"/>
      </w:pPr>
      <w:r>
        <w:rPr/>
      </w:r>
    </w:p>
    <w:p>
      <w:pPr>
        <w:pStyle w:val="style34"/>
        <w:numPr>
          <w:ilvl w:val="0"/>
          <w:numId w:val="3"/>
        </w:numPr>
      </w:pPr>
      <w:r>
        <w:rPr>
          <w:rFonts w:ascii="Times New Roman" w:cs="Times New Roman" w:hAnsi="Times New Roman"/>
        </w:rPr>
        <w:t>Enter the username: root and password: &lt;password given while executing Admin class&gt;</w:t>
      </w:r>
    </w:p>
    <w:p>
      <w:pPr>
        <w:pStyle w:val="style34"/>
      </w:pPr>
      <w:r>
        <w:rPr/>
      </w:r>
    </w:p>
    <w:p>
      <w:pPr>
        <w:pStyle w:val="style34"/>
      </w:pPr>
      <w:r>
        <w:rPr/>
      </w:r>
    </w:p>
    <w:p>
      <w:pPr>
        <w:pStyle w:val="style34"/>
        <w:numPr>
          <w:ilvl w:val="0"/>
          <w:numId w:val="3"/>
        </w:numPr>
      </w:pPr>
      <w:r>
        <w:rPr>
          <w:rFonts w:ascii="Times New Roman" w:cs="Times New Roman" w:hAnsi="Times New Roman"/>
        </w:rPr>
        <w:t>Create a new tournament by filling in all the required fields.</w:t>
      </w:r>
    </w:p>
    <w:p>
      <w:pPr>
        <w:pStyle w:val="style34"/>
        <w:numPr>
          <w:ilvl w:val="1"/>
          <w:numId w:val="3"/>
        </w:numPr>
      </w:pPr>
      <w:r>
        <w:rPr>
          <w:rFonts w:ascii="Times New Roman" w:cs="Times New Roman" w:hAnsi="Times New Roman"/>
        </w:rPr>
        <w:t>Enter a meaningful name for the tournament. Enter Running time in minutes. For example, if the current time is 12.57pm and you want to schedule a tournament at 1.00 pm, the running time is 3.</w:t>
      </w:r>
    </w:p>
    <w:p>
      <w:pPr>
        <w:pStyle w:val="style34"/>
        <w:numPr>
          <w:ilvl w:val="1"/>
          <w:numId w:val="3"/>
        </w:numPr>
      </w:pPr>
      <w:r>
        <w:rPr>
          <w:rFonts w:ascii="Times New Roman" w:cs="Times New Roman" w:hAnsi="Times New Roman"/>
        </w:rPr>
        <w:t>Please refer section 4.4 to get the configuration file for a particular playground.</w:t>
      </w:r>
    </w:p>
    <w:p>
      <w:pPr>
        <w:pStyle w:val="style34"/>
        <w:ind w:hanging="0" w:left="1440" w:right="0"/>
      </w:pPr>
      <w:r>
        <w:rPr/>
      </w:r>
    </w:p>
    <w:p>
      <w:pPr>
        <w:pStyle w:val="style34"/>
        <w:numPr>
          <w:ilvl w:val="0"/>
          <w:numId w:val="3"/>
        </w:numPr>
      </w:pPr>
      <w:r>
        <w:rPr>
          <w:rFonts w:ascii="Times New Roman" w:cs="Times New Roman" w:hAnsi="Times New Roman"/>
        </w:rPr>
        <w:t>On the right side of the “Admin status” page, there is a list of players who are approved and some who are waiting to be approved by admin. When you want to approve a player/team, check the team’s name and click “Approve Selected”. This team will now be able to enroll in tournaments and play. Unless this step is complete, players will not be able to play in tournaments. Additionally, admin has the option to also remove users.</w:t>
      </w:r>
    </w:p>
    <w:p>
      <w:pPr>
        <w:pStyle w:val="style34"/>
      </w:pPr>
      <w:r>
        <w:rPr/>
      </w:r>
    </w:p>
    <w:p>
      <w:pPr>
        <w:pStyle w:val="style34"/>
      </w:pPr>
      <w:r>
        <w:rPr/>
        <w:drawing>
          <wp:inline distB="0" distL="0" distR="0" distT="0">
            <wp:extent cx="5104130" cy="264160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3"/>
                    <a:srcRect/>
                    <a:stretch>
                      <a:fillRect/>
                    </a:stretch>
                  </pic:blipFill>
                  <pic:spPr bwMode="auto">
                    <a:xfrm>
                      <a:off x="0" y="0"/>
                      <a:ext cx="5104130" cy="2641600"/>
                    </a:xfrm>
                    <a:prstGeom prst="rect">
                      <a:avLst/>
                    </a:prstGeom>
                    <a:noFill/>
                    <a:ln w="9525">
                      <a:noFill/>
                      <a:miter lim="800000"/>
                      <a:headEnd/>
                      <a:tailEnd/>
                    </a:ln>
                  </pic:spPr>
                </pic:pic>
              </a:graphicData>
            </a:graphic>
          </wp:inline>
        </w:drawing>
      </w:r>
    </w:p>
    <w:p>
      <w:pPr>
        <w:pStyle w:val="style0"/>
        <w:widowControl w:val="false"/>
        <w:ind w:hanging="1350" w:left="2070" w:right="0"/>
        <w:spacing w:after="240" w:before="0"/>
      </w:pPr>
      <w:r>
        <w:rPr/>
      </w:r>
    </w:p>
    <w:p>
      <w:pPr>
        <w:pStyle w:val="style1"/>
        <w:numPr>
          <w:ilvl w:val="0"/>
          <w:numId w:val="1"/>
        </w:numPr>
      </w:pPr>
      <w:bookmarkStart w:id="12" w:name="_Toc307485712"/>
      <w:bookmarkEnd w:id="12"/>
      <w:r>
        <w:rPr>
          <w:sz w:val="24"/>
          <w:szCs w:val="24"/>
          <w:rFonts w:ascii="Times New Roman" w:cs="Times New Roman" w:hAnsi="Times New Roman"/>
        </w:rPr>
        <w:t>4. Avatar</w:t>
      </w:r>
    </w:p>
    <w:p>
      <w:pPr>
        <w:pStyle w:val="style0"/>
        <w:ind w:hanging="0" w:left="360" w:right="0"/>
      </w:pPr>
      <w:r>
        <w:rPr/>
      </w:r>
    </w:p>
    <w:p>
      <w:pPr>
        <w:pStyle w:val="style0"/>
      </w:pPr>
      <w:bookmarkStart w:id="13" w:name="_Toc307485713"/>
      <w:r>
        <w:rPr>
          <w:rStyle w:val="style20"/>
          <w:sz w:val="24"/>
          <w:szCs w:val="24"/>
          <w:rFonts w:ascii="Times New Roman" w:cs="Times New Roman" w:hAnsi="Times New Roman"/>
        </w:rPr>
        <w:t>4.1 Signing up and Enrolling as Avatar</w:t>
      </w:r>
      <w:bookmarkEnd w:id="13"/>
      <w:r>
        <w:rPr>
          <w:rFonts w:ascii="Times New Roman" w:cs="Times New Roman" w:hAnsi="Times New Roman"/>
        </w:rPr>
        <w:t xml:space="preserve"> </w:t>
      </w:r>
    </w:p>
    <w:p>
      <w:pPr>
        <w:pStyle w:val="style0"/>
        <w:ind w:hanging="0" w:left="720" w:right="0"/>
      </w:pPr>
      <w:r>
        <w:rPr/>
      </w:r>
    </w:p>
    <w:p>
      <w:pPr>
        <w:pStyle w:val="style34"/>
        <w:numPr>
          <w:ilvl w:val="0"/>
          <w:numId w:val="10"/>
        </w:numPr>
      </w:pPr>
      <w:r>
        <w:rPr>
          <w:rFonts w:ascii="Times New Roman" w:cs="Times New Roman" w:hAnsi="Times New Roman"/>
        </w:rPr>
        <w:t xml:space="preserve">Once the admin is up and running, open the URL http://server-url:7007/signup (example: </w:t>
      </w:r>
      <w:hyperlink r:id="rId4">
        <w:r>
          <w:rPr>
            <w:rStyle w:val="style17"/>
            <w:rStyle w:val="style17"/>
            <w:rFonts w:ascii="Times New Roman" w:cs="Times New Roman" w:hAnsi="Times New Roman"/>
          </w:rPr>
          <w:t>http://localhost:7007/signup</w:t>
        </w:r>
      </w:hyperlink>
      <w:r>
        <w:rPr>
          <w:rFonts w:ascii="Times New Roman" w:cs="Times New Roman" w:hAnsi="Times New Roman"/>
        </w:rPr>
        <w:t>, server is running locally). Enter your team/avatar’s name as username and the password of your choice. Click signup.</w:t>
      </w:r>
    </w:p>
    <w:p>
      <w:pPr>
        <w:pStyle w:val="style34"/>
        <w:ind w:hanging="0" w:left="1080" w:right="0"/>
      </w:pPr>
      <w:r>
        <w:rPr/>
      </w:r>
    </w:p>
    <w:p>
      <w:pPr>
        <w:pStyle w:val="style34"/>
        <w:numPr>
          <w:ilvl w:val="0"/>
          <w:numId w:val="10"/>
        </w:numPr>
      </w:pPr>
      <w:r>
        <w:rPr>
          <w:rFonts w:ascii="Times New Roman" w:cs="Times New Roman" w:hAnsi="Times New Roman"/>
        </w:rPr>
        <w:t xml:space="preserve">Wait for the admin to approve your signup. Once the admin notifies you of the approval, go to </w:t>
      </w:r>
      <w:hyperlink r:id="rId5">
        <w:r>
          <w:rPr>
            <w:rStyle w:val="style17"/>
            <w:rStyle w:val="style17"/>
            <w:rFonts w:ascii="Times New Roman" w:cs="Times New Roman" w:hAnsi="Times New Roman"/>
          </w:rPr>
          <w:t>http://server-url:7007/signin</w:t>
        </w:r>
      </w:hyperlink>
      <w:r>
        <w:rPr>
          <w:rFonts w:ascii="Times New Roman" w:cs="Times New Roman" w:hAnsi="Times New Roman"/>
        </w:rPr>
        <w:t xml:space="preserve"> and enter your teamname/avatarname and password that you used to signup.</w:t>
      </w:r>
    </w:p>
    <w:p>
      <w:pPr>
        <w:pStyle w:val="style34"/>
        <w:ind w:hanging="0" w:left="1080" w:right="0"/>
      </w:pPr>
      <w:r>
        <w:rPr/>
      </w:r>
    </w:p>
    <w:p>
      <w:pPr>
        <w:pStyle w:val="style34"/>
        <w:numPr>
          <w:ilvl w:val="0"/>
          <w:numId w:val="10"/>
        </w:numPr>
      </w:pPr>
      <w:r>
        <w:rPr>
          <w:rFonts w:ascii="Times New Roman" w:cs="Times New Roman" w:hAnsi="Times New Roman"/>
        </w:rPr>
        <w:t>You will be directed to the page where tournaments are listed. Clicking on the tournament number will take you to the tournament’s page. You may only enroll for tournaments that are in the Registration/Enrollment phase. You cannot participate in tournaments that are in the Running/Complete phase.</w:t>
      </w:r>
    </w:p>
    <w:p>
      <w:pPr>
        <w:pStyle w:val="style34"/>
        <w:ind w:hanging="0" w:left="1080" w:right="0"/>
      </w:pPr>
      <w:r>
        <w:rPr/>
      </w:r>
    </w:p>
    <w:p>
      <w:pPr>
        <w:pStyle w:val="style34"/>
        <w:numPr>
          <w:ilvl w:val="0"/>
          <w:numId w:val="10"/>
        </w:numPr>
      </w:pPr>
      <w:r>
        <w:rPr>
          <w:rFonts w:ascii="Times New Roman" w:cs="Times New Roman" w:hAnsi="Times New Roman"/>
        </w:rPr>
        <w:t>Once you are in the tournament page, you may click on “Enroll” to enroll for the tournament. This page also gives you details of the configuration for this playground.</w:t>
      </w:r>
    </w:p>
    <w:p>
      <w:pPr>
        <w:pStyle w:val="style34"/>
        <w:ind w:hanging="0" w:left="1080" w:right="0"/>
      </w:pPr>
      <w:r>
        <w:rPr/>
      </w:r>
    </w:p>
    <w:p>
      <w:pPr>
        <w:pStyle w:val="style34"/>
        <w:numPr>
          <w:ilvl w:val="0"/>
          <w:numId w:val="10"/>
        </w:numPr>
      </w:pPr>
      <w:r>
        <w:rPr>
          <w:rFonts w:ascii="Times New Roman" w:cs="Times New Roman" w:hAnsi="Times New Roman"/>
        </w:rPr>
        <w:t xml:space="preserve">As soon as you do this, you will see your avatar’s name under list of players who have enrolled. </w:t>
      </w:r>
    </w:p>
    <w:p>
      <w:pPr>
        <w:pStyle w:val="style0"/>
      </w:pPr>
      <w:r>
        <w:rPr/>
      </w:r>
    </w:p>
    <w:p>
      <w:pPr>
        <w:pStyle w:val="style0"/>
      </w:pPr>
      <w:r>
        <w:rPr>
          <w:rFonts w:ascii="Times New Roman" w:cs="Times New Roman" w:hAnsi="Times New Roman"/>
        </w:rPr>
        <w:tab/>
        <w:t xml:space="preserve">6. This is only part of the enrollment process. You still have to get your avatar </w:t>
      </w:r>
    </w:p>
    <w:p>
      <w:pPr>
        <w:pStyle w:val="style0"/>
      </w:pPr>
      <w:r>
        <w:rPr>
          <w:rFonts w:ascii="Times New Roman" w:cs="Times New Roman" w:hAnsi="Times New Roman"/>
        </w:rPr>
        <w:tab/>
        <w:t>running, to actually participate in the tournament.</w:t>
      </w:r>
    </w:p>
    <w:p>
      <w:pPr>
        <w:pStyle w:val="style0"/>
      </w:pPr>
      <w:r>
        <w:rPr/>
      </w:r>
    </w:p>
    <w:p>
      <w:pPr>
        <w:pStyle w:val="style2"/>
        <w:numPr>
          <w:ilvl w:val="1"/>
          <w:numId w:val="2"/>
        </w:numPr>
      </w:pPr>
      <w:bookmarkStart w:id="14" w:name="_Toc307485714"/>
      <w:bookmarkEnd w:id="14"/>
      <w:r>
        <w:rPr>
          <w:sz w:val="24"/>
          <w:szCs w:val="24"/>
          <w:rFonts w:ascii="Times New Roman" w:cs="Times New Roman" w:hAnsi="Times New Roman"/>
        </w:rPr>
        <w:t>4.2 Running Avatars</w:t>
      </w:r>
    </w:p>
    <w:p>
      <w:pPr>
        <w:pStyle w:val="style0"/>
      </w:pPr>
      <w:r>
        <w:rPr/>
      </w:r>
    </w:p>
    <w:p>
      <w:pPr>
        <w:pStyle w:val="style0"/>
        <w:ind w:hanging="0" w:left="720" w:right="0"/>
      </w:pPr>
      <w:r>
        <w:rPr>
          <w:rFonts w:ascii="Times New Roman" w:cs="Times New Roman" w:hAnsi="Times New Roman"/>
        </w:rPr>
        <w:t>You need a minimum of 2 players for a tournament. So run 2 instances of PlayerMain class, when testing on your local machines:</w:t>
      </w:r>
    </w:p>
    <w:p>
      <w:pPr>
        <w:pStyle w:val="style0"/>
      </w:pPr>
      <w:r>
        <w:rPr/>
      </w:r>
    </w:p>
    <w:p>
      <w:pPr>
        <w:pStyle w:val="style0"/>
        <w:widowControl w:val="false"/>
        <w:spacing w:after="240" w:before="0"/>
      </w:pPr>
      <w:r>
        <w:rPr>
          <w:rFonts w:ascii="Times New Roman" w:cs="Times New Roman" w:hAnsi="Times New Roman"/>
        </w:rPr>
        <w:t>Step 1: Generate Java files using Demeterf</w:t>
      </w:r>
    </w:p>
    <w:p>
      <w:pPr>
        <w:pStyle w:val="style0"/>
        <w:widowControl w:val="false"/>
        <w:spacing w:after="240" w:before="0"/>
      </w:pPr>
      <w:r>
        <w:rPr>
          <w:rFonts w:ascii="Times New Roman" w:cs="Times New Roman" w:hAnsi="Times New Roman"/>
        </w:rPr>
        <w:tab/>
      </w:r>
      <w:r>
        <w:rPr>
          <w:b/>
          <w:rFonts w:ascii="Times New Roman" w:cs="Times New Roman" w:hAnsi="Times New Roman"/>
        </w:rPr>
        <w:t>Location</w:t>
      </w:r>
      <w:r>
        <w:rPr>
          <w:rFonts w:ascii="Times New Roman" w:cs="Times New Roman" w:hAnsi="Times New Roman"/>
        </w:rPr>
        <w:t>: GenericSCG</w:t>
      </w:r>
    </w:p>
    <w:p>
      <w:pPr>
        <w:pStyle w:val="style0"/>
        <w:widowControl w:val="false"/>
        <w:tabs>
          <w:tab w:leader="none" w:pos="2790" w:val="left"/>
          <w:tab w:leader="none" w:pos="6210" w:val="left"/>
        </w:tabs>
        <w:ind w:hanging="1350" w:left="2070" w:right="-450"/>
        <w:spacing w:after="240" w:before="0"/>
      </w:pPr>
      <w:r>
        <w:rPr>
          <w:b/>
          <w:rFonts w:ascii="Times New Roman" w:cs="Times New Roman" w:hAnsi="Times New Roman"/>
        </w:rPr>
        <w:t>Command</w:t>
      </w:r>
      <w:r>
        <w:rPr>
          <w:rFonts w:ascii="Times New Roman" w:cs="Times New Roman" w:hAnsi="Times New Roman"/>
        </w:rPr>
        <w:t>: java -cp .:demeterf.jar:hamcrest-all-1.3.0RC2.jar demeterf &lt;./src/</w:t>
      </w:r>
      <w:r>
        <w:rPr>
          <w:b/>
          <w:rFonts w:ascii="Times New Roman" w:cs="Times New Roman" w:hAnsi="Times New Roman"/>
        </w:rPr>
        <w:t>dds</w:t>
      </w:r>
      <w:r>
        <w:rPr>
          <w:rFonts w:ascii="Times New Roman" w:cs="Times New Roman" w:hAnsi="Times New Roman"/>
        </w:rPr>
        <w:t>/avatar/</w:t>
      </w:r>
      <w:r>
        <w:rPr>
          <w:b/>
          <w:rFonts w:ascii="Times New Roman" w:cs="Times New Roman" w:hAnsi="Times New Roman"/>
        </w:rPr>
        <w:t>dds</w:t>
      </w:r>
      <w:r>
        <w:rPr>
          <w:rFonts w:ascii="Times New Roman" w:cs="Times New Roman" w:hAnsi="Times New Roman"/>
        </w:rPr>
        <w:t>Avatar.cd&gt; &lt;./src/</w:t>
      </w:r>
      <w:r>
        <w:rPr>
          <w:b/>
          <w:rFonts w:ascii="Times New Roman" w:cs="Times New Roman" w:hAnsi="Times New Roman"/>
        </w:rPr>
        <w:t>dds</w:t>
      </w:r>
      <w:r>
        <w:rPr>
          <w:rFonts w:ascii="Times New Roman" w:cs="Times New Roman" w:hAnsi="Times New Roman"/>
        </w:rPr>
        <w:t>/avatar/</w:t>
      </w:r>
      <w:r>
        <w:rPr>
          <w:b/>
          <w:rFonts w:ascii="Times New Roman" w:cs="Times New Roman" w:hAnsi="Times New Roman"/>
        </w:rPr>
        <w:t>dds</w:t>
      </w:r>
      <w:r>
        <w:rPr>
          <w:rFonts w:ascii="Times New Roman" w:cs="Times New Roman" w:hAnsi="Times New Roman"/>
        </w:rPr>
        <w:t>Avatar.beh&gt; &lt;outputfolder&gt;</w:t>
      </w:r>
    </w:p>
    <w:p>
      <w:pPr>
        <w:pStyle w:val="style0"/>
        <w:widowControl w:val="false"/>
        <w:spacing w:after="240" w:before="0"/>
      </w:pPr>
      <w:r>
        <w:rPr>
          <w:rFonts w:ascii="Times New Roman" w:cs="Times New Roman" w:hAnsi="Times New Roman"/>
        </w:rPr>
        <w:t>Step 2: Build the source files</w:t>
      </w:r>
    </w:p>
    <w:p>
      <w:pPr>
        <w:pStyle w:val="style0"/>
        <w:widowControl w:val="false"/>
        <w:spacing w:after="240" w:before="0"/>
      </w:pPr>
      <w:r>
        <w:rPr>
          <w:rFonts w:ascii="Times New Roman" w:cs="Times New Roman" w:hAnsi="Times New Roman"/>
        </w:rPr>
        <w:tab/>
      </w:r>
      <w:r>
        <w:rPr>
          <w:b/>
          <w:rFonts w:ascii="Times New Roman" w:cs="Times New Roman" w:hAnsi="Times New Roman"/>
        </w:rPr>
        <w:t>Location</w:t>
      </w:r>
      <w:r>
        <w:rPr>
          <w:rFonts w:ascii="Times New Roman" w:cs="Times New Roman" w:hAnsi="Times New Roman"/>
        </w:rPr>
        <w:t>: /GenericSCG</w:t>
      </w:r>
    </w:p>
    <w:p>
      <w:pPr>
        <w:pStyle w:val="style0"/>
        <w:widowControl w:val="false"/>
        <w:spacing w:after="240" w:before="0"/>
      </w:pPr>
      <w:r>
        <w:rPr>
          <w:rFonts w:ascii="Times New Roman" w:cs="Times New Roman" w:hAnsi="Times New Roman"/>
        </w:rPr>
        <w:t xml:space="preserve">   </w:t>
      </w:r>
      <w:r>
        <w:rPr>
          <w:rFonts w:ascii="Times New Roman" w:cs="Times New Roman" w:hAnsi="Times New Roman"/>
        </w:rPr>
        <w:tab/>
      </w:r>
      <w:r>
        <w:rPr>
          <w:b/>
          <w:rFonts w:ascii="Times New Roman" w:cs="Times New Roman" w:hAnsi="Times New Roman"/>
        </w:rPr>
        <w:t>Command</w:t>
      </w:r>
      <w:r>
        <w:rPr>
          <w:rFonts w:ascii="Times New Roman" w:cs="Times New Roman" w:hAnsi="Times New Roman"/>
        </w:rPr>
        <w:t>: ant</w:t>
      </w:r>
    </w:p>
    <w:p>
      <w:pPr>
        <w:pStyle w:val="style0"/>
        <w:widowControl w:val="false"/>
        <w:spacing w:after="240" w:before="0"/>
      </w:pPr>
      <w:r>
        <w:rPr>
          <w:rFonts w:ascii="Times New Roman" w:cs="Times New Roman" w:hAnsi="Times New Roman"/>
        </w:rPr>
        <w:t>Step 3: Run the avatar</w:t>
      </w:r>
    </w:p>
    <w:p>
      <w:pPr>
        <w:pStyle w:val="style0"/>
        <w:widowControl w:val="false"/>
        <w:spacing w:after="240" w:before="0"/>
      </w:pPr>
      <w:r>
        <w:rPr>
          <w:rFonts w:ascii="Times New Roman" w:cs="Times New Roman" w:hAnsi="Times New Roman"/>
        </w:rPr>
        <w:tab/>
      </w:r>
      <w:r>
        <w:rPr>
          <w:b/>
          <w:rFonts w:ascii="Times New Roman" w:cs="Times New Roman" w:hAnsi="Times New Roman"/>
        </w:rPr>
        <w:t>Location</w:t>
      </w:r>
      <w:r>
        <w:rPr>
          <w:rFonts w:ascii="Times New Roman" w:cs="Times New Roman" w:hAnsi="Times New Roman"/>
        </w:rPr>
        <w:t>: /GenericSCG/bin</w:t>
      </w:r>
    </w:p>
    <w:p>
      <w:pPr>
        <w:pStyle w:val="style0"/>
        <w:widowControl w:val="false"/>
        <w:tabs>
          <w:tab w:leader="none" w:pos="2790" w:val="left"/>
          <w:tab w:leader="none" w:pos="6210" w:val="left"/>
        </w:tabs>
        <w:ind w:hanging="1350" w:left="2070" w:right="-270"/>
        <w:spacing w:after="240" w:before="0"/>
      </w:pPr>
      <w:r>
        <w:rPr>
          <w:b/>
          <w:rFonts w:ascii="Times New Roman" w:cs="Times New Roman" w:hAnsi="Times New Roman"/>
        </w:rPr>
        <w:t>Command</w:t>
      </w:r>
      <w:r>
        <w:rPr>
          <w:rFonts w:ascii="Times New Roman" w:cs="Times New Roman" w:hAnsi="Times New Roman"/>
        </w:rPr>
        <w:t>: java -cp .:demeterf.jar:hamcrest-all-1.3.0RC2.jar scg.net.avatar.PlayerMain</w:t>
      </w:r>
      <w:r>
        <w:rPr>
          <w:b/>
          <w:rFonts w:ascii="Times New Roman" w:cs="Times New Roman" w:hAnsi="Times New Roman"/>
        </w:rPr>
        <w:t>DDS</w:t>
      </w:r>
      <w:r>
        <w:rPr>
          <w:rFonts w:ascii="Times New Roman" w:cs="Times New Roman" w:hAnsi="Times New Roman"/>
        </w:rPr>
        <w:t xml:space="preserve"> &lt;</w:t>
      </w:r>
      <w:r>
        <w:rPr>
          <w:i/>
          <w:rFonts w:ascii="Times New Roman" w:cs="Times New Roman" w:hAnsi="Times New Roman"/>
        </w:rPr>
        <w:t>random-port</w:t>
      </w:r>
      <w:r>
        <w:rPr>
          <w:rFonts w:ascii="Times New Roman" w:cs="Times New Roman" w:hAnsi="Times New Roman"/>
        </w:rPr>
        <w:t>&gt; &lt;</w:t>
      </w:r>
      <w:r>
        <w:rPr>
          <w:i/>
          <w:rFonts w:ascii="Times New Roman" w:cs="Times New Roman" w:hAnsi="Times New Roman"/>
        </w:rPr>
        <w:t>server-name</w:t>
      </w:r>
      <w:r>
        <w:rPr>
          <w:rFonts w:ascii="Times New Roman" w:cs="Times New Roman" w:hAnsi="Times New Roman"/>
        </w:rPr>
        <w:t>&gt; &lt;</w:t>
      </w:r>
      <w:r>
        <w:rPr>
          <w:i/>
          <w:rFonts w:ascii="Times New Roman" w:cs="Times New Roman" w:hAnsi="Times New Roman"/>
        </w:rPr>
        <w:t>team-username</w:t>
      </w:r>
      <w:r>
        <w:rPr>
          <w:rFonts w:ascii="Times New Roman" w:cs="Times New Roman" w:hAnsi="Times New Roman"/>
        </w:rPr>
        <w:t>&gt; &lt;</w:t>
      </w:r>
      <w:r>
        <w:rPr>
          <w:i/>
          <w:rFonts w:ascii="Times New Roman" w:cs="Times New Roman" w:hAnsi="Times New Roman"/>
        </w:rPr>
        <w:t>team-password</w:t>
      </w:r>
      <w:r>
        <w:rPr>
          <w:rFonts w:ascii="Times New Roman" w:cs="Times New Roman" w:hAnsi="Times New Roman"/>
        </w:rPr>
        <w:t>&gt; &lt;</w:t>
      </w:r>
      <w:r>
        <w:rPr>
          <w:i/>
          <w:rFonts w:ascii="Times New Roman" w:cs="Times New Roman" w:hAnsi="Times New Roman"/>
        </w:rPr>
        <w:t>tournamentID</w:t>
      </w:r>
      <w:r>
        <w:rPr>
          <w:rFonts w:ascii="Times New Roman" w:cs="Times New Roman" w:hAnsi="Times New Roman"/>
        </w:rPr>
        <w:t>&gt;</w:t>
      </w:r>
    </w:p>
    <w:p>
      <w:pPr>
        <w:pStyle w:val="style47"/>
        <w:ind w:hanging="0" w:left="720" w:right="0"/>
      </w:pPr>
      <w:r>
        <w:rPr>
          <w:i/>
          <w:rFonts w:ascii="Times New Roman" w:cs="Times New Roman" w:hAnsi="Times New Roman"/>
        </w:rPr>
        <w:t>Random port</w:t>
      </w:r>
      <w:r>
        <w:rPr>
          <w:rFonts w:ascii="Times New Roman" w:cs="Times New Roman" w:hAnsi="Times New Roman"/>
        </w:rPr>
        <w:t xml:space="preserve"> : 8020</w:t>
      </w:r>
    </w:p>
    <w:p>
      <w:pPr>
        <w:pStyle w:val="style47"/>
        <w:ind w:hanging="0" w:left="720" w:right="0"/>
      </w:pPr>
      <w:r>
        <w:rPr>
          <w:i/>
          <w:rFonts w:ascii="Times New Roman" w:cs="Times New Roman" w:hAnsi="Times New Roman"/>
        </w:rPr>
        <w:t>Server name</w:t>
      </w:r>
      <w:r>
        <w:rPr>
          <w:rFonts w:ascii="Times New Roman" w:cs="Times New Roman" w:hAnsi="Times New Roman"/>
        </w:rPr>
        <w:t xml:space="preserve"> : localhost( if you are running on your localmachine) or the CCIS server where the admin is hosted (tvtennis.ccis.neu.edu)</w:t>
      </w:r>
    </w:p>
    <w:p>
      <w:pPr>
        <w:pStyle w:val="style47"/>
        <w:ind w:hanging="0" w:left="720" w:right="0"/>
      </w:pPr>
      <w:r>
        <w:rPr>
          <w:i/>
          <w:rFonts w:ascii="Times New Roman" w:cs="Times New Roman" w:hAnsi="Times New Roman"/>
        </w:rPr>
        <w:t>Team-username</w:t>
      </w:r>
      <w:r>
        <w:rPr>
          <w:rFonts w:ascii="Times New Roman" w:cs="Times New Roman" w:hAnsi="Times New Roman"/>
        </w:rPr>
        <w:t>: the username you used to signin</w:t>
      </w:r>
    </w:p>
    <w:p>
      <w:pPr>
        <w:pStyle w:val="style47"/>
        <w:ind w:hanging="0" w:left="720" w:right="0"/>
      </w:pPr>
      <w:r>
        <w:rPr>
          <w:i/>
          <w:rFonts w:ascii="Times New Roman" w:cs="Times New Roman" w:hAnsi="Times New Roman"/>
        </w:rPr>
        <w:t>Team-password</w:t>
      </w:r>
      <w:r>
        <w:rPr>
          <w:rFonts w:ascii="Times New Roman" w:cs="Times New Roman" w:hAnsi="Times New Roman"/>
        </w:rPr>
        <w:t xml:space="preserve"> : the password you used to signin</w:t>
      </w:r>
    </w:p>
    <w:p>
      <w:pPr>
        <w:pStyle w:val="style47"/>
        <w:ind w:hanging="0" w:left="720" w:right="0"/>
      </w:pPr>
      <w:r>
        <w:rPr>
          <w:i/>
          <w:rFonts w:ascii="Times New Roman" w:cs="Times New Roman" w:hAnsi="Times New Roman"/>
        </w:rPr>
        <w:t>tournamentID</w:t>
      </w:r>
      <w:r>
        <w:rPr>
          <w:rFonts w:ascii="Times New Roman" w:cs="Times New Roman" w:hAnsi="Times New Roman"/>
        </w:rPr>
        <w:t xml:space="preserve"> : the number to the left of the tournament name in the tournament list page.</w:t>
      </w:r>
    </w:p>
    <w:p>
      <w:pPr>
        <w:pStyle w:val="style47"/>
        <w:ind w:hanging="0" w:left="720" w:right="0"/>
      </w:pPr>
      <w:r>
        <w:rPr>
          <w:rFonts w:ascii="Times New Roman" w:cs="Times New Roman" w:hAnsi="Times New Roman"/>
        </w:rPr>
        <w:t>DDS must be replaced by the playground acronym (Example : MMG/BFS/HSR) . Make sure the admin and avatars are running on the same network.</w:t>
      </w:r>
    </w:p>
    <w:p>
      <w:pPr>
        <w:pStyle w:val="style2"/>
        <w:numPr>
          <w:ilvl w:val="1"/>
          <w:numId w:val="2"/>
        </w:numPr>
      </w:pPr>
      <w:bookmarkStart w:id="15" w:name="_Toc307485715"/>
      <w:r>
        <w:rPr>
          <w:sz w:val="24"/>
          <w:szCs w:val="24"/>
          <w:rFonts w:ascii="Times New Roman" w:cs="Times New Roman" w:hAnsi="Times New Roman"/>
        </w:rPr>
        <w:t>4.3 Understanding the tournament page</w:t>
      </w:r>
      <w:bookmarkEnd w:id="15"/>
      <w:r>
        <w:rPr>
          <w:sz w:val="24"/>
          <w:szCs w:val="24"/>
          <w:rFonts w:ascii="Times New Roman" w:cs="Times New Roman" w:hAnsi="Times New Roman"/>
        </w:rPr>
        <w:t xml:space="preserve"> </w:t>
      </w:r>
    </w:p>
    <w:p>
      <w:pPr>
        <w:pStyle w:val="style0"/>
      </w:pPr>
      <w:r>
        <w:rPr/>
      </w:r>
    </w:p>
    <w:p>
      <w:pPr>
        <w:pStyle w:val="style0"/>
        <w:widowControl w:val="false"/>
        <w:ind w:hanging="0" w:left="360" w:right="0"/>
        <w:spacing w:after="240" w:before="0"/>
      </w:pPr>
      <w:r>
        <w:rPr>
          <w:rFonts w:ascii="Times New Roman" w:cs="Times New Roman" w:hAnsi="Times New Roman"/>
        </w:rPr>
        <w:t>1. Once the avatar is up and running, you may go to your tournament page and find your name under list of players in bold letters. This indicates that you have completed all steps required to participate in the tournament.</w:t>
      </w:r>
    </w:p>
    <w:p>
      <w:pPr>
        <w:pStyle w:val="style0"/>
        <w:widowControl w:val="false"/>
        <w:ind w:hanging="0" w:left="360" w:right="0"/>
        <w:spacing w:after="240" w:before="0"/>
      </w:pPr>
      <w:r>
        <w:rPr>
          <w:rFonts w:ascii="Times New Roman" w:cs="Times New Roman" w:hAnsi="Times New Roman"/>
        </w:rPr>
        <w:t>2. When the status of the tournament changes from “Registration” to “Running”, you will see raw and smart history files generated for every round, and your scores being updated accordingly.</w:t>
      </w:r>
    </w:p>
    <w:p>
      <w:pPr>
        <w:pStyle w:val="style0"/>
        <w:widowControl w:val="false"/>
        <w:ind w:hanging="0" w:left="360" w:right="0"/>
        <w:spacing w:after="240" w:before="0"/>
      </w:pPr>
      <w:r>
        <w:rPr>
          <w:rFonts w:ascii="Times New Roman" w:cs="Times New Roman" w:hAnsi="Times New Roman"/>
        </w:rPr>
        <w:t>3. When the status of the tournament changes to “Complete”, you will see your final scores, and the scores of other players you played against. You may also open the smart history file and see how you the game was played. Details about reading the history files are given in Section 5.1</w:t>
      </w:r>
    </w:p>
    <w:p>
      <w:pPr>
        <w:pStyle w:val="style2"/>
        <w:numPr>
          <w:ilvl w:val="1"/>
          <w:numId w:val="2"/>
        </w:numPr>
      </w:pPr>
      <w:bookmarkStart w:id="16" w:name="_Toc307485716"/>
      <w:bookmarkEnd w:id="16"/>
      <w:r>
        <w:rPr>
          <w:sz w:val="24"/>
          <w:szCs w:val="24"/>
          <w:rFonts w:ascii="Times New Roman" w:cs="Times New Roman" w:hAnsi="Times New Roman"/>
        </w:rPr>
        <w:t>4.4 Configuration files</w:t>
      </w:r>
    </w:p>
    <w:p>
      <w:pPr>
        <w:pStyle w:val="style0"/>
      </w:pPr>
      <w:r>
        <w:rPr/>
      </w:r>
    </w:p>
    <w:p>
      <w:pPr>
        <w:pStyle w:val="style0"/>
      </w:pPr>
      <w:r>
        <w:rPr>
          <w:rFonts w:ascii="Times New Roman" w:cs="Times New Roman" w:hAnsi="Times New Roman"/>
        </w:rPr>
        <w:t>The below configuration has to be used while creating the tournaments. Configuration is specific to a playground.</w:t>
      </w:r>
    </w:p>
    <w:p>
      <w:pPr>
        <w:pStyle w:val="style0"/>
      </w:pPr>
      <w:r>
        <w:rPr/>
      </w:r>
    </w:p>
    <w:p>
      <w:pPr>
        <w:pStyle w:val="style34"/>
        <w:numPr>
          <w:ilvl w:val="0"/>
          <w:numId w:val="5"/>
        </w:numPr>
      </w:pPr>
      <w:r>
        <w:rPr>
          <w:rFonts w:ascii="Times New Roman" w:cs="Times New Roman" w:hAnsi="Times New Roman"/>
        </w:rPr>
        <w:t>MMG:</w:t>
      </w:r>
    </w:p>
    <w:p>
      <w:pPr>
        <w:pStyle w:val="style0"/>
        <w:ind w:hanging="0" w:left="720" w:right="0"/>
      </w:pPr>
      <w:r>
        <w:rPr>
          <w:rFonts w:ascii="Times New Roman" w:cs="Times New Roman" w:hAnsi="Times New Roman"/>
        </w:rPr>
        <w:t>scg_config[</w:t>
      </w:r>
    </w:p>
    <w:p>
      <w:pPr>
        <w:pStyle w:val="style0"/>
        <w:ind w:hanging="0" w:left="720" w:right="0"/>
      </w:pPr>
      <w:r>
        <w:rPr>
          <w:rFonts w:ascii="Times New Roman" w:cs="Times New Roman" w:hAnsi="Times New Roman"/>
        </w:rPr>
        <w:t>domain:mmg.MMGDomain</w:t>
      </w:r>
    </w:p>
    <w:p>
      <w:pPr>
        <w:pStyle w:val="style0"/>
        <w:ind w:hanging="0" w:left="720" w:right="0"/>
      </w:pPr>
      <w:r>
        <w:rPr>
          <w:rFonts w:ascii="Times New Roman" w:cs="Times New Roman" w:hAnsi="Times New Roman"/>
        </w:rPr>
        <w:t>protocols: scg.protocol.ForAllExistsMax</w:t>
      </w:r>
    </w:p>
    <w:p>
      <w:pPr>
        <w:pStyle w:val="style0"/>
        <w:ind w:hanging="0" w:left="720" w:right="0"/>
      </w:pPr>
      <w:r>
        <w:rPr>
          <w:rFonts w:ascii="Times New Roman" w:cs="Times New Roman" w:hAnsi="Times New Roman"/>
        </w:rPr>
        <w:t>tournamentStyle: full round-robin</w:t>
      </w:r>
    </w:p>
    <w:p>
      <w:pPr>
        <w:pStyle w:val="style0"/>
        <w:ind w:hanging="0" w:left="720" w:right="0"/>
      </w:pPr>
      <w:r>
        <w:rPr>
          <w:rFonts w:ascii="Times New Roman" w:cs="Times New Roman" w:hAnsi="Times New Roman"/>
        </w:rPr>
        <w:t>turnDuration: 60 //seconds</w:t>
      </w:r>
    </w:p>
    <w:p>
      <w:pPr>
        <w:pStyle w:val="style0"/>
        <w:ind w:hanging="0" w:left="720" w:right="0"/>
      </w:pPr>
      <w:r>
        <w:rPr>
          <w:rFonts w:ascii="Times New Roman" w:cs="Times New Roman" w:hAnsi="Times New Roman"/>
        </w:rPr>
        <w:t>maxNumAvatars: 30</w:t>
      </w:r>
    </w:p>
    <w:p>
      <w:pPr>
        <w:pStyle w:val="style0"/>
        <w:ind w:hanging="0" w:left="720" w:right="0"/>
      </w:pPr>
      <w:r>
        <w:rPr>
          <w:rFonts w:ascii="Times New Roman" w:cs="Times New Roman" w:hAnsi="Times New Roman"/>
        </w:rPr>
        <w:t>minStrengthening: 0.001</w:t>
      </w:r>
    </w:p>
    <w:p>
      <w:pPr>
        <w:pStyle w:val="style0"/>
        <w:ind w:hanging="0" w:left="720" w:right="0"/>
      </w:pPr>
      <w:r>
        <w:rPr>
          <w:rFonts w:ascii="Times New Roman" w:cs="Times New Roman" w:hAnsi="Times New Roman"/>
        </w:rPr>
        <w:t>initialReputation: 100.0</w:t>
      </w:r>
    </w:p>
    <w:p>
      <w:pPr>
        <w:pStyle w:val="style0"/>
        <w:ind w:hanging="0" w:left="720" w:right="0"/>
      </w:pPr>
      <w:r>
        <w:rPr>
          <w:rFonts w:ascii="Times New Roman" w:cs="Times New Roman" w:hAnsi="Times New Roman"/>
        </w:rPr>
        <w:t>maxReputation: 1000.0</w:t>
      </w:r>
    </w:p>
    <w:p>
      <w:pPr>
        <w:pStyle w:val="style0"/>
        <w:ind w:hanging="0" w:left="720" w:right="0"/>
      </w:pPr>
      <w:r>
        <w:rPr>
          <w:rFonts w:ascii="Times New Roman" w:cs="Times New Roman" w:hAnsi="Times New Roman"/>
        </w:rPr>
        <w:t>reputationFactor: 0.4</w:t>
      </w:r>
    </w:p>
    <w:p>
      <w:pPr>
        <w:pStyle w:val="style0"/>
        <w:ind w:hanging="0" w:left="720" w:right="0"/>
      </w:pPr>
      <w:r>
        <w:rPr>
          <w:rFonts w:ascii="Times New Roman" w:cs="Times New Roman" w:hAnsi="Times New Roman"/>
        </w:rPr>
        <w:t>minProposals: 2</w:t>
      </w:r>
    </w:p>
    <w:p>
      <w:pPr>
        <w:pStyle w:val="style0"/>
        <w:ind w:hanging="0" w:left="720" w:right="0"/>
      </w:pPr>
      <w:r>
        <w:rPr>
          <w:rFonts w:ascii="Times New Roman" w:cs="Times New Roman" w:hAnsi="Times New Roman"/>
        </w:rPr>
        <w:t>maxProposals: 5</w:t>
      </w:r>
    </w:p>
    <w:p>
      <w:pPr>
        <w:pStyle w:val="style0"/>
        <w:ind w:hanging="0" w:left="720" w:right="0"/>
      </w:pPr>
      <w:r>
        <w:rPr>
          <w:rFonts w:ascii="Times New Roman" w:cs="Times New Roman" w:hAnsi="Times New Roman"/>
        </w:rPr>
        <w:t>numRounds: 6</w:t>
      </w:r>
    </w:p>
    <w:p>
      <w:pPr>
        <w:pStyle w:val="style0"/>
        <w:ind w:hanging="0" w:left="720" w:right="0"/>
      </w:pPr>
      <w:r>
        <w:rPr>
          <w:rFonts w:ascii="Times New Roman" w:cs="Times New Roman" w:hAnsi="Times New Roman"/>
        </w:rPr>
        <w:t>proposedClaimMustBeNew: true</w:t>
      </w:r>
    </w:p>
    <w:p>
      <w:pPr>
        <w:pStyle w:val="style0"/>
        <w:ind w:hanging="0" w:left="720" w:right="0"/>
      </w:pPr>
      <w:r>
        <w:rPr>
          <w:rFonts w:ascii="Times New Roman" w:cs="Times New Roman" w:hAnsi="Times New Roman"/>
        </w:rPr>
        <w:t>minConfidence: 0.5</w:t>
      </w:r>
    </w:p>
    <w:p>
      <w:pPr>
        <w:pStyle w:val="style0"/>
        <w:ind w:hanging="0" w:left="720" w:right="0"/>
      </w:pPr>
      <w:r>
        <w:rPr>
          <w:rFonts w:ascii="Times New Roman" w:cs="Times New Roman" w:hAnsi="Times New Roman"/>
        </w:rPr>
        <w:t>]</w:t>
      </w:r>
    </w:p>
    <w:p>
      <w:pPr>
        <w:pStyle w:val="style0"/>
        <w:ind w:hanging="0" w:left="720" w:right="0"/>
      </w:pPr>
      <w:r>
        <w:rPr>
          <w:rFonts w:ascii="Times New Roman" w:cs="Times New Roman" w:hAnsi="Times New Roman"/>
        </w:rPr>
        <w:t>mmg.MMGConfig {{ mmg_config[ ] }}</w:t>
      </w:r>
    </w:p>
    <w:p>
      <w:pPr>
        <w:pStyle w:val="style0"/>
        <w:ind w:hanging="0" w:left="720" w:right="0"/>
      </w:pPr>
      <w:r>
        <w:rPr/>
      </w:r>
    </w:p>
    <w:p>
      <w:pPr>
        <w:pStyle w:val="style34"/>
        <w:numPr>
          <w:ilvl w:val="0"/>
          <w:numId w:val="5"/>
        </w:numPr>
      </w:pPr>
      <w:r>
        <w:rPr>
          <w:rFonts w:ascii="Times New Roman" w:cs="Times New Roman" w:hAnsi="Times New Roman"/>
        </w:rPr>
        <w:t>BFS:</w:t>
      </w:r>
    </w:p>
    <w:p>
      <w:pPr>
        <w:pStyle w:val="style34"/>
      </w:pPr>
      <w:r>
        <w:rPr>
          <w:rFonts w:ascii="Times New Roman" w:cs="Times New Roman" w:hAnsi="Times New Roman"/>
        </w:rPr>
        <w:t>scg_config[</w:t>
      </w:r>
    </w:p>
    <w:p>
      <w:pPr>
        <w:pStyle w:val="style34"/>
      </w:pPr>
      <w:r>
        <w:rPr>
          <w:rFonts w:ascii="Times New Roman" w:cs="Times New Roman" w:hAnsi="Times New Roman"/>
        </w:rPr>
        <w:t>domain:bfs.BFSDomain</w:t>
      </w:r>
    </w:p>
    <w:p>
      <w:pPr>
        <w:pStyle w:val="style34"/>
      </w:pPr>
      <w:r>
        <w:rPr>
          <w:rFonts w:ascii="Times New Roman" w:cs="Times New Roman" w:hAnsi="Times New Roman"/>
        </w:rPr>
        <w:t>protocols: scg.protocol.ForAllExistsEqual</w:t>
      </w:r>
    </w:p>
    <w:p>
      <w:pPr>
        <w:pStyle w:val="style34"/>
      </w:pPr>
      <w:r>
        <w:rPr>
          <w:rFonts w:ascii="Times New Roman" w:cs="Times New Roman" w:hAnsi="Times New Roman"/>
        </w:rPr>
        <w:t>tournamentStyle: full round-robin</w:t>
      </w:r>
    </w:p>
    <w:p>
      <w:pPr>
        <w:pStyle w:val="style34"/>
      </w:pPr>
      <w:r>
        <w:rPr>
          <w:rFonts w:ascii="Times New Roman" w:cs="Times New Roman" w:hAnsi="Times New Roman"/>
        </w:rPr>
        <w:t>turnDuration: 60 //seconds</w:t>
      </w:r>
    </w:p>
    <w:p>
      <w:pPr>
        <w:pStyle w:val="style34"/>
      </w:pPr>
      <w:r>
        <w:rPr>
          <w:rFonts w:ascii="Times New Roman" w:cs="Times New Roman" w:hAnsi="Times New Roman"/>
        </w:rPr>
        <w:t>maxNumAvatars: 30</w:t>
      </w:r>
    </w:p>
    <w:p>
      <w:pPr>
        <w:pStyle w:val="style34"/>
      </w:pPr>
      <w:r>
        <w:rPr>
          <w:rFonts w:ascii="Times New Roman" w:cs="Times New Roman" w:hAnsi="Times New Roman"/>
        </w:rPr>
        <w:t>minStrengthening: 0.001</w:t>
      </w:r>
    </w:p>
    <w:p>
      <w:pPr>
        <w:pStyle w:val="style34"/>
      </w:pPr>
      <w:r>
        <w:rPr>
          <w:rFonts w:ascii="Times New Roman" w:cs="Times New Roman" w:hAnsi="Times New Roman"/>
        </w:rPr>
        <w:t>initialReputation: 100.0</w:t>
      </w:r>
    </w:p>
    <w:p>
      <w:pPr>
        <w:pStyle w:val="style34"/>
      </w:pPr>
      <w:r>
        <w:rPr>
          <w:rFonts w:ascii="Times New Roman" w:cs="Times New Roman" w:hAnsi="Times New Roman"/>
        </w:rPr>
        <w:t>maxReputation: 1000.0</w:t>
      </w:r>
    </w:p>
    <w:p>
      <w:pPr>
        <w:pStyle w:val="style34"/>
      </w:pPr>
      <w:r>
        <w:rPr>
          <w:rFonts w:ascii="Times New Roman" w:cs="Times New Roman" w:hAnsi="Times New Roman"/>
        </w:rPr>
        <w:t>reputationFactor: 0.4</w:t>
      </w:r>
    </w:p>
    <w:p>
      <w:pPr>
        <w:pStyle w:val="style34"/>
      </w:pPr>
      <w:r>
        <w:rPr>
          <w:rFonts w:ascii="Times New Roman" w:cs="Times New Roman" w:hAnsi="Times New Roman"/>
        </w:rPr>
        <w:t>minProposals: 2</w:t>
      </w:r>
    </w:p>
    <w:p>
      <w:pPr>
        <w:pStyle w:val="style34"/>
      </w:pPr>
      <w:r>
        <w:rPr>
          <w:rFonts w:ascii="Times New Roman" w:cs="Times New Roman" w:hAnsi="Times New Roman"/>
        </w:rPr>
        <w:t>maxProposals: 5</w:t>
      </w:r>
    </w:p>
    <w:p>
      <w:pPr>
        <w:pStyle w:val="style34"/>
      </w:pPr>
      <w:r>
        <w:rPr>
          <w:rFonts w:ascii="Times New Roman" w:cs="Times New Roman" w:hAnsi="Times New Roman"/>
        </w:rPr>
        <w:t>numRounds: 6</w:t>
      </w:r>
    </w:p>
    <w:p>
      <w:pPr>
        <w:pStyle w:val="style34"/>
      </w:pPr>
      <w:r>
        <w:rPr>
          <w:rFonts w:ascii="Times New Roman" w:cs="Times New Roman" w:hAnsi="Times New Roman"/>
        </w:rPr>
        <w:t>proposedClaimMustBeNew: true</w:t>
      </w:r>
    </w:p>
    <w:p>
      <w:pPr>
        <w:pStyle w:val="style34"/>
      </w:pPr>
      <w:r>
        <w:rPr>
          <w:rFonts w:ascii="Times New Roman" w:cs="Times New Roman" w:hAnsi="Times New Roman"/>
        </w:rPr>
        <w:t>minConfidence: 0.5</w:t>
      </w:r>
    </w:p>
    <w:p>
      <w:pPr>
        <w:pStyle w:val="style34"/>
      </w:pPr>
      <w:r>
        <w:rPr>
          <w:rFonts w:ascii="Times New Roman" w:cs="Times New Roman" w:hAnsi="Times New Roman"/>
        </w:rPr>
        <w:t>]</w:t>
      </w:r>
    </w:p>
    <w:p>
      <w:pPr>
        <w:pStyle w:val="style34"/>
      </w:pPr>
      <w:r>
        <w:rPr>
          <w:rFonts w:ascii="Times New Roman" w:cs="Times New Roman" w:hAnsi="Times New Roman"/>
        </w:rPr>
        <w:t>bfs.BFSConfig {{ bfs_config[ ] }}</w:t>
      </w:r>
    </w:p>
    <w:p>
      <w:pPr>
        <w:pStyle w:val="style0"/>
        <w:ind w:hanging="0" w:left="360" w:right="0"/>
      </w:pPr>
      <w:r>
        <w:rPr/>
      </w:r>
    </w:p>
    <w:p>
      <w:pPr>
        <w:pStyle w:val="style34"/>
        <w:numPr>
          <w:ilvl w:val="0"/>
          <w:numId w:val="5"/>
        </w:numPr>
      </w:pPr>
      <w:r>
        <w:rPr>
          <w:rFonts w:ascii="Times New Roman" w:cs="Times New Roman" w:hAnsi="Times New Roman"/>
        </w:rPr>
        <w:t>HSR:</w:t>
      </w:r>
    </w:p>
    <w:p>
      <w:pPr>
        <w:pStyle w:val="style0"/>
        <w:ind w:hanging="0" w:left="720" w:right="0"/>
      </w:pPr>
      <w:r>
        <w:rPr>
          <w:rFonts w:ascii="Times New Roman" w:cs="Times New Roman" w:hAnsi="Times New Roman"/>
        </w:rPr>
        <w:t>scg_config[</w:t>
      </w:r>
    </w:p>
    <w:p>
      <w:pPr>
        <w:pStyle w:val="style0"/>
        <w:ind w:hanging="0" w:left="720" w:right="0"/>
      </w:pPr>
      <w:r>
        <w:rPr>
          <w:rFonts w:ascii="Times New Roman" w:cs="Times New Roman" w:hAnsi="Times New Roman"/>
        </w:rPr>
        <w:t>domain:hsr.HSRDomain</w:t>
      </w:r>
    </w:p>
    <w:p>
      <w:pPr>
        <w:pStyle w:val="style0"/>
        <w:ind w:hanging="0" w:left="720" w:right="0"/>
      </w:pPr>
      <w:r>
        <w:rPr>
          <w:rFonts w:ascii="Times New Roman" w:cs="Times New Roman" w:hAnsi="Times New Roman"/>
        </w:rPr>
        <w:t>protocols: scg.protocol.ForAllExistsMin</w:t>
      </w:r>
    </w:p>
    <w:p>
      <w:pPr>
        <w:pStyle w:val="style0"/>
        <w:ind w:hanging="0" w:left="720" w:right="0"/>
      </w:pPr>
      <w:r>
        <w:rPr>
          <w:rFonts w:ascii="Times New Roman" w:cs="Times New Roman" w:hAnsi="Times New Roman"/>
        </w:rPr>
        <w:t>tournamentStyle: full round-robin</w:t>
      </w:r>
    </w:p>
    <w:p>
      <w:pPr>
        <w:pStyle w:val="style0"/>
        <w:ind w:hanging="0" w:left="720" w:right="0"/>
      </w:pPr>
      <w:r>
        <w:rPr>
          <w:rFonts w:ascii="Times New Roman" w:cs="Times New Roman" w:hAnsi="Times New Roman"/>
        </w:rPr>
        <w:t>turnDuration: 60 //seconds</w:t>
      </w:r>
    </w:p>
    <w:p>
      <w:pPr>
        <w:pStyle w:val="style0"/>
        <w:ind w:hanging="0" w:left="720" w:right="0"/>
      </w:pPr>
      <w:r>
        <w:rPr>
          <w:rFonts w:ascii="Times New Roman" w:cs="Times New Roman" w:hAnsi="Times New Roman"/>
        </w:rPr>
        <w:t>maxNumAvatars: 30</w:t>
      </w:r>
    </w:p>
    <w:p>
      <w:pPr>
        <w:pStyle w:val="style0"/>
        <w:ind w:hanging="0" w:left="720" w:right="0"/>
      </w:pPr>
      <w:r>
        <w:rPr>
          <w:rFonts w:ascii="Times New Roman" w:cs="Times New Roman" w:hAnsi="Times New Roman"/>
        </w:rPr>
        <w:t>minStrengthening: 0.001</w:t>
      </w:r>
    </w:p>
    <w:p>
      <w:pPr>
        <w:pStyle w:val="style0"/>
        <w:ind w:hanging="0" w:left="720" w:right="0"/>
      </w:pPr>
      <w:r>
        <w:rPr>
          <w:rFonts w:ascii="Times New Roman" w:cs="Times New Roman" w:hAnsi="Times New Roman"/>
        </w:rPr>
        <w:t>initialReputation: 100.0</w:t>
      </w:r>
    </w:p>
    <w:p>
      <w:pPr>
        <w:pStyle w:val="style0"/>
        <w:ind w:hanging="0" w:left="720" w:right="0"/>
      </w:pPr>
      <w:r>
        <w:rPr>
          <w:rFonts w:ascii="Times New Roman" w:cs="Times New Roman" w:hAnsi="Times New Roman"/>
        </w:rPr>
        <w:t>maxReputation: 1000.0</w:t>
      </w:r>
    </w:p>
    <w:p>
      <w:pPr>
        <w:pStyle w:val="style0"/>
        <w:ind w:hanging="0" w:left="720" w:right="0"/>
      </w:pPr>
      <w:r>
        <w:rPr>
          <w:rFonts w:ascii="Times New Roman" w:cs="Times New Roman" w:hAnsi="Times New Roman"/>
        </w:rPr>
        <w:t>reputationFactor: 0.4</w:t>
      </w:r>
    </w:p>
    <w:p>
      <w:pPr>
        <w:pStyle w:val="style0"/>
        <w:ind w:hanging="0" w:left="720" w:right="0"/>
      </w:pPr>
      <w:r>
        <w:rPr>
          <w:rFonts w:ascii="Times New Roman" w:cs="Times New Roman" w:hAnsi="Times New Roman"/>
        </w:rPr>
        <w:t>minProposals: 2</w:t>
      </w:r>
    </w:p>
    <w:p>
      <w:pPr>
        <w:pStyle w:val="style0"/>
        <w:ind w:hanging="0" w:left="720" w:right="0"/>
      </w:pPr>
      <w:r>
        <w:rPr>
          <w:rFonts w:ascii="Times New Roman" w:cs="Times New Roman" w:hAnsi="Times New Roman"/>
        </w:rPr>
        <w:t>maxProposals: 5</w:t>
      </w:r>
    </w:p>
    <w:p>
      <w:pPr>
        <w:pStyle w:val="style0"/>
        <w:ind w:hanging="0" w:left="720" w:right="0"/>
      </w:pPr>
      <w:r>
        <w:rPr>
          <w:rFonts w:ascii="Times New Roman" w:cs="Times New Roman" w:hAnsi="Times New Roman"/>
        </w:rPr>
        <w:t>numRounds: 6</w:t>
      </w:r>
    </w:p>
    <w:p>
      <w:pPr>
        <w:pStyle w:val="style0"/>
        <w:ind w:hanging="0" w:left="720" w:right="0"/>
      </w:pPr>
      <w:r>
        <w:rPr>
          <w:rFonts w:ascii="Times New Roman" w:cs="Times New Roman" w:hAnsi="Times New Roman"/>
        </w:rPr>
        <w:t>proposedClaimMustBeNew: true</w:t>
      </w:r>
    </w:p>
    <w:p>
      <w:pPr>
        <w:pStyle w:val="style0"/>
        <w:ind w:hanging="0" w:left="720" w:right="0"/>
      </w:pPr>
      <w:r>
        <w:rPr>
          <w:rFonts w:ascii="Times New Roman" w:cs="Times New Roman" w:hAnsi="Times New Roman"/>
        </w:rPr>
        <w:t>minConfidence: 0.5</w:t>
      </w:r>
    </w:p>
    <w:p>
      <w:pPr>
        <w:pStyle w:val="style0"/>
        <w:ind w:hanging="0" w:left="720" w:right="0"/>
      </w:pPr>
      <w:r>
        <w:rPr>
          <w:rFonts w:ascii="Times New Roman" w:cs="Times New Roman" w:hAnsi="Times New Roman"/>
        </w:rPr>
        <w:t>]</w:t>
      </w:r>
    </w:p>
    <w:p>
      <w:pPr>
        <w:pStyle w:val="style0"/>
        <w:ind w:firstLine="720" w:left="0" w:right="0"/>
      </w:pPr>
      <w:r>
        <w:rPr>
          <w:rFonts w:ascii="Times New Roman" w:cs="Times New Roman" w:hAnsi="Times New Roman"/>
        </w:rPr>
        <w:t>hsr.HSRConfig {{ hsr_config[maxN: 1000 ] }}</w:t>
      </w:r>
    </w:p>
    <w:p>
      <w:pPr>
        <w:pStyle w:val="style0"/>
      </w:pPr>
      <w:r>
        <w:rPr/>
      </w:r>
    </w:p>
    <w:p>
      <w:pPr>
        <w:pStyle w:val="style1"/>
        <w:numPr>
          <w:ilvl w:val="0"/>
          <w:numId w:val="1"/>
        </w:numPr>
      </w:pPr>
      <w:bookmarkStart w:id="17" w:name="_Toc307485717"/>
      <w:bookmarkEnd w:id="17"/>
      <w:r>
        <w:rPr>
          <w:sz w:val="24"/>
          <w:szCs w:val="24"/>
          <w:rFonts w:ascii="Times New Roman" w:cs="Times New Roman" w:hAnsi="Times New Roman"/>
        </w:rPr>
        <w:t>5. Smart History</w:t>
      </w:r>
    </w:p>
    <w:p>
      <w:pPr>
        <w:pStyle w:val="style2"/>
        <w:numPr>
          <w:ilvl w:val="1"/>
          <w:numId w:val="2"/>
        </w:numPr>
      </w:pPr>
      <w:bookmarkStart w:id="18" w:name="_Toc307485718"/>
      <w:bookmarkEnd w:id="18"/>
      <w:r>
        <w:rPr>
          <w:sz w:val="24"/>
          <w:szCs w:val="24"/>
          <w:rFonts w:ascii="Times New Roman" w:cs="Times New Roman" w:hAnsi="Times New Roman"/>
        </w:rPr>
        <w:t>5.1. Understanding Smart History files</w:t>
      </w:r>
    </w:p>
    <w:p>
      <w:pPr>
        <w:pStyle w:val="style0"/>
      </w:pPr>
      <w:r>
        <w:rPr/>
      </w:r>
    </w:p>
    <w:p>
      <w:pPr>
        <w:pStyle w:val="style0"/>
        <w:widowControl w:val="false"/>
      </w:pPr>
      <w:r>
        <w:rPr>
          <w:rFonts w:ascii="Times New Roman" w:cs="Times New Roman" w:hAnsi="Times New Roman"/>
        </w:rPr>
        <w:t>Consider a sample paragraph of the smart history file from a MMG game. Let us try and understand each line and field means.</w:t>
      </w:r>
    </w:p>
    <w:p>
      <w:pPr>
        <w:pStyle w:val="style0"/>
        <w:widowControl w:val="false"/>
      </w:pPr>
      <w:r>
        <w:rPr/>
      </w:r>
    </w:p>
    <w:p>
      <w:pPr>
        <w:pStyle w:val="style0"/>
        <w:widowControl w:val="false"/>
      </w:pPr>
      <w:r>
        <w:rPr>
          <w:rFonts w:ascii="Times New Roman" w:cs="Times New Roman" w:hAnsi="Times New Roman"/>
        </w:rPr>
        <w:t>SAMPLE 1:</w:t>
      </w:r>
    </w:p>
    <w:p>
      <w:pPr>
        <w:pStyle w:val="style0"/>
        <w:widowControl w:val="false"/>
      </w:pPr>
      <w:r>
        <w:rPr>
          <w:rFonts w:ascii="Times New Roman" w:cs="Times New Roman" w:hAnsi="Times New Roman"/>
        </w:rPr>
        <w:t xml:space="preserve">claim mmg.MMGInstanceSet {{      }} scg.protocol.ForAllExistsMax {{      }} 0.5707252354898215 1.0 </w:t>
      </w:r>
    </w:p>
    <w:p>
      <w:pPr>
        <w:pStyle w:val="style0"/>
        <w:widowControl w:val="false"/>
      </w:pPr>
      <w:r>
        <w:rPr>
          <w:rFonts w:ascii="Times New Roman" w:cs="Times New Roman" w:hAnsi="Times New Roman"/>
        </w:rPr>
        <w:t xml:space="preserve">proposer  {{ navi }} </w:t>
      </w:r>
    </w:p>
    <w:p>
      <w:pPr>
        <w:pStyle w:val="style0"/>
        <w:widowControl w:val="false"/>
      </w:pPr>
      <w:r>
        <w:rPr>
          <w:rFonts w:ascii="Times New Roman" w:cs="Times New Roman" w:hAnsi="Times New Roman"/>
        </w:rPr>
        <w:t xml:space="preserve">opposer  {{ dexter }} </w:t>
      </w:r>
    </w:p>
    <w:p>
      <w:pPr>
        <w:pStyle w:val="style0"/>
        <w:widowControl w:val="false"/>
      </w:pPr>
      <w:r>
        <w:rPr>
          <w:rFonts w:ascii="Times New Roman" w:cs="Times New Roman" w:hAnsi="Times New Roman"/>
        </w:rPr>
        <w:t xml:space="preserve">action strengthening 0.5807252354898215 </w:t>
      </w:r>
    </w:p>
    <w:p>
      <w:pPr>
        <w:pStyle w:val="style0"/>
        <w:widowControl w:val="false"/>
      </w:pPr>
      <w:r>
        <w:rPr>
          <w:rFonts w:ascii="Times New Roman" w:cs="Times New Roman" w:hAnsi="Times New Roman"/>
        </w:rPr>
        <w:t xml:space="preserve">responses provider  {{ navi }}  pr provide mmg.MMGInstance {{  0.05  }} </w:t>
      </w:r>
    </w:p>
    <w:p>
      <w:pPr>
        <w:pStyle w:val="style0"/>
        <w:widowControl w:val="false"/>
      </w:pPr>
      <w:r>
        <w:rPr>
          <w:rFonts w:ascii="Times New Roman" w:cs="Times New Roman" w:hAnsi="Times New Roman"/>
        </w:rPr>
        <w:t xml:space="preserve">provider  {{ dexter }}  pr solve mmg.MMGSolution {{  0.046511853922261426  }} </w:t>
      </w:r>
    </w:p>
    <w:p>
      <w:pPr>
        <w:pStyle w:val="style0"/>
        <w:widowControl w:val="false"/>
      </w:pPr>
      <w:r>
        <w:rPr>
          <w:rFonts w:ascii="Times New Roman" w:cs="Times New Roman" w:hAnsi="Times New Roman"/>
        </w:rPr>
        <w:t xml:space="preserve">winner  {{ dexter }} </w:t>
      </w:r>
    </w:p>
    <w:p>
      <w:pPr>
        <w:pStyle w:val="style0"/>
        <w:widowControl w:val="false"/>
      </w:pPr>
      <w:r>
        <w:rPr>
          <w:rFonts w:ascii="Times New Roman" w:cs="Times New Roman" w:hAnsi="Times New Roman"/>
        </w:rPr>
        <w:t>pointsWon 1.0</w:t>
      </w:r>
    </w:p>
    <w:p>
      <w:pPr>
        <w:pStyle w:val="style0"/>
        <w:widowControl w:val="false"/>
      </w:pPr>
      <w:r>
        <w:rPr/>
      </w:r>
    </w:p>
    <w:p>
      <w:pPr>
        <w:pStyle w:val="style0"/>
        <w:widowControl w:val="false"/>
      </w:pPr>
      <w:r>
        <w:rPr/>
      </w:r>
    </w:p>
    <w:p>
      <w:pPr>
        <w:pStyle w:val="style0"/>
        <w:widowControl w:val="false"/>
      </w:pPr>
      <w:r>
        <w:rPr>
          <w:rFonts w:ascii="Times New Roman" w:cs="Times New Roman" w:hAnsi="Times New Roman"/>
        </w:rPr>
        <w:t>SAMPLE 2:</w:t>
      </w:r>
    </w:p>
    <w:p>
      <w:pPr>
        <w:pStyle w:val="style0"/>
        <w:widowControl w:val="false"/>
      </w:pPr>
      <w:r>
        <w:rPr>
          <w:rFonts w:ascii="Times New Roman" w:cs="Times New Roman" w:hAnsi="Times New Roman"/>
        </w:rPr>
        <w:t xml:space="preserve">claim mmg.MMGInstanceSet {{      }} scg.protocol.ForAllExistsMax {{      }} 0.106 1.0 </w:t>
      </w:r>
    </w:p>
    <w:p>
      <w:pPr>
        <w:pStyle w:val="style0"/>
        <w:widowControl w:val="false"/>
      </w:pPr>
      <w:r>
        <w:rPr>
          <w:rFonts w:ascii="Times New Roman" w:cs="Times New Roman" w:hAnsi="Times New Roman"/>
        </w:rPr>
        <w:t xml:space="preserve">proposer  {{ dexter }}  </w:t>
      </w:r>
    </w:p>
    <w:p>
      <w:pPr>
        <w:pStyle w:val="style0"/>
        <w:widowControl w:val="false"/>
      </w:pPr>
      <w:r>
        <w:rPr>
          <w:rFonts w:ascii="Times New Roman" w:cs="Times New Roman" w:hAnsi="Times New Roman"/>
        </w:rPr>
        <w:t xml:space="preserve">opposer  {{ navi }}  </w:t>
      </w:r>
    </w:p>
    <w:p>
      <w:pPr>
        <w:pStyle w:val="style0"/>
        <w:widowControl w:val="false"/>
      </w:pPr>
      <w:r>
        <w:rPr>
          <w:rFonts w:ascii="Times New Roman" w:cs="Times New Roman" w:hAnsi="Times New Roman"/>
        </w:rPr>
        <w:t xml:space="preserve">action agree </w:t>
      </w:r>
    </w:p>
    <w:p>
      <w:pPr>
        <w:pStyle w:val="style0"/>
        <w:widowControl w:val="false"/>
      </w:pPr>
      <w:r>
        <w:rPr>
          <w:rFonts w:ascii="Times New Roman" w:cs="Times New Roman" w:hAnsi="Times New Roman"/>
        </w:rPr>
        <w:t xml:space="preserve">responses provider  {{ navi }}  pr provide mmg.MMGInstance {{  0.05  }} </w:t>
      </w:r>
    </w:p>
    <w:p>
      <w:pPr>
        <w:pStyle w:val="style0"/>
        <w:widowControl w:val="false"/>
      </w:pPr>
      <w:r>
        <w:rPr>
          <w:rFonts w:ascii="Times New Roman" w:cs="Times New Roman" w:hAnsi="Times New Roman"/>
        </w:rPr>
        <w:t xml:space="preserve">provider  {{ dexter }}  pr solve mmg.MMGSolution {{  0.4648488775874373  }} </w:t>
      </w:r>
    </w:p>
    <w:p>
      <w:pPr>
        <w:pStyle w:val="style0"/>
        <w:widowControl w:val="false"/>
      </w:pPr>
      <w:r>
        <w:rPr>
          <w:rFonts w:ascii="Times New Roman" w:cs="Times New Roman" w:hAnsi="Times New Roman"/>
        </w:rPr>
        <w:t xml:space="preserve">winner  {{ dexter }}  </w:t>
      </w:r>
    </w:p>
    <w:p>
      <w:pPr>
        <w:pStyle w:val="style0"/>
        <w:widowControl w:val="false"/>
      </w:pPr>
      <w:r>
        <w:rPr>
          <w:rFonts w:ascii="Times New Roman" w:cs="Times New Roman" w:hAnsi="Times New Roman"/>
        </w:rPr>
        <w:t>pointsWon 1.0</w:t>
      </w:r>
    </w:p>
    <w:p>
      <w:pPr>
        <w:pStyle w:val="style0"/>
        <w:widowControl w:val="false"/>
      </w:pPr>
      <w:r>
        <w:rPr/>
      </w:r>
    </w:p>
    <w:p>
      <w:pPr>
        <w:pStyle w:val="style0"/>
        <w:widowControl w:val="false"/>
      </w:pPr>
      <w:r>
        <w:rPr>
          <w:rFonts w:ascii="Times New Roman" w:cs="Times New Roman" w:hAnsi="Times New Roman"/>
        </w:rPr>
        <w:t>SAMPLE 3:</w:t>
      </w:r>
    </w:p>
    <w:p>
      <w:pPr>
        <w:pStyle w:val="style0"/>
        <w:widowControl w:val="false"/>
      </w:pPr>
      <w:r>
        <w:rPr>
          <w:rFonts w:ascii="Times New Roman" w:cs="Times New Roman" w:hAnsi="Times New Roman"/>
        </w:rPr>
        <w:t xml:space="preserve">claim mmg.MMGInstanceSet {{      }} scg.protocol.ForAllExistsMax {{      }} 0.7323630210011601 1.0 </w:t>
      </w:r>
    </w:p>
    <w:p>
      <w:pPr>
        <w:pStyle w:val="style0"/>
        <w:widowControl w:val="false"/>
      </w:pPr>
      <w:r>
        <w:rPr>
          <w:rFonts w:ascii="Times New Roman" w:cs="Times New Roman" w:hAnsi="Times New Roman"/>
        </w:rPr>
        <w:t xml:space="preserve">proposer  {{ navi }}  </w:t>
      </w:r>
    </w:p>
    <w:p>
      <w:pPr>
        <w:pStyle w:val="style0"/>
        <w:widowControl w:val="false"/>
      </w:pPr>
      <w:r>
        <w:rPr>
          <w:rFonts w:ascii="Times New Roman" w:cs="Times New Roman" w:hAnsi="Times New Roman"/>
        </w:rPr>
        <w:t xml:space="preserve">opposer  {{ dexter }}  </w:t>
      </w:r>
    </w:p>
    <w:p>
      <w:pPr>
        <w:pStyle w:val="style0"/>
        <w:widowControl w:val="false"/>
      </w:pPr>
      <w:r>
        <w:rPr>
          <w:rFonts w:ascii="Times New Roman" w:cs="Times New Roman" w:hAnsi="Times New Roman"/>
        </w:rPr>
        <w:t xml:space="preserve">action refuting </w:t>
      </w:r>
    </w:p>
    <w:p>
      <w:pPr>
        <w:pStyle w:val="style0"/>
        <w:widowControl w:val="false"/>
      </w:pPr>
      <w:r>
        <w:rPr>
          <w:rFonts w:ascii="Times New Roman" w:cs="Times New Roman" w:hAnsi="Times New Roman"/>
        </w:rPr>
        <w:t xml:space="preserve">responses provider  {{ navi }}  pr provide mmg.MMGInstance {{  0.3  }} </w:t>
      </w:r>
    </w:p>
    <w:p>
      <w:pPr>
        <w:pStyle w:val="style0"/>
        <w:widowControl w:val="false"/>
      </w:pPr>
      <w:r>
        <w:rPr>
          <w:rFonts w:ascii="Times New Roman" w:cs="Times New Roman" w:hAnsi="Times New Roman"/>
        </w:rPr>
        <w:t xml:space="preserve">provider  {{ dexter }}  pr solve mmg.MMGSolution {{  0.3158511574800351  }} </w:t>
      </w:r>
    </w:p>
    <w:p>
      <w:pPr>
        <w:pStyle w:val="style0"/>
        <w:widowControl w:val="false"/>
      </w:pPr>
      <w:r>
        <w:rPr>
          <w:rFonts w:ascii="Times New Roman" w:cs="Times New Roman" w:hAnsi="Times New Roman"/>
        </w:rPr>
        <w:t xml:space="preserve">winner  {{ navi }}  </w:t>
      </w:r>
    </w:p>
    <w:p>
      <w:pPr>
        <w:pStyle w:val="style0"/>
        <w:widowControl w:val="false"/>
      </w:pPr>
      <w:r>
        <w:rPr>
          <w:rFonts w:ascii="Times New Roman" w:cs="Times New Roman" w:hAnsi="Times New Roman"/>
        </w:rPr>
        <w:t>pointsWon 1.0</w:t>
      </w:r>
    </w:p>
    <w:p>
      <w:pPr>
        <w:pStyle w:val="style0"/>
        <w:widowControl w:val="false"/>
      </w:pPr>
      <w:r>
        <w:rPr/>
      </w:r>
    </w:p>
    <w:p>
      <w:pPr>
        <w:pStyle w:val="style0"/>
        <w:widowControl w:val="false"/>
      </w:pPr>
      <w:r>
        <w:rPr>
          <w:rFonts w:ascii="Times New Roman" w:cs="Times New Roman" w:hAnsi="Times New Roman"/>
        </w:rPr>
        <w:t xml:space="preserve">KEY: </w:t>
      </w:r>
    </w:p>
    <w:p>
      <w:pPr>
        <w:pStyle w:val="style0"/>
        <w:widowControl w:val="false"/>
      </w:pPr>
      <w:r>
        <w:rPr>
          <w:rFonts w:ascii="Times New Roman" w:cs="Times New Roman" w:hAnsi="Times New Roman"/>
        </w:rPr>
        <w:t xml:space="preserve">claim        INSTANCE SET          </w:t>
        <w:tab/>
        <w:t>PROTOCOL         QUALITY          CONFIDENCE</w:t>
      </w:r>
    </w:p>
    <w:p>
      <w:pPr>
        <w:pStyle w:val="style0"/>
        <w:widowControl w:val="false"/>
      </w:pPr>
      <w:r>
        <w:rPr>
          <w:rFonts w:ascii="Times New Roman" w:cs="Times New Roman" w:hAnsi="Times New Roman"/>
        </w:rPr>
        <w:t>proposer        {{ AVATAR_NAME }}</w:t>
      </w:r>
    </w:p>
    <w:p>
      <w:pPr>
        <w:pStyle w:val="style0"/>
        <w:widowControl w:val="false"/>
      </w:pPr>
      <w:r>
        <w:rPr>
          <w:rFonts w:ascii="Times New Roman" w:cs="Times New Roman" w:hAnsi="Times New Roman"/>
        </w:rPr>
        <w:t>opposer         {{ AVATAR_NAME }}</w:t>
      </w:r>
    </w:p>
    <w:p>
      <w:pPr>
        <w:pStyle w:val="style0"/>
        <w:widowControl w:val="false"/>
      </w:pPr>
      <w:r>
        <w:rPr>
          <w:rFonts w:ascii="Times New Roman" w:cs="Times New Roman" w:hAnsi="Times New Roman"/>
        </w:rPr>
        <w:t>action        ACTION NAME: REFUTE/STRENGTHEN/AGREE       STRENGTHENED CLAIM(if action is strengthening)</w:t>
      </w:r>
    </w:p>
    <w:p>
      <w:pPr>
        <w:pStyle w:val="style0"/>
        <w:widowControl w:val="false"/>
      </w:pPr>
      <w:r>
        <w:rPr>
          <w:rFonts w:ascii="Times New Roman" w:cs="Times New Roman" w:hAnsi="Times New Roman"/>
        </w:rPr>
        <w:t xml:space="preserve">responses     provider  {{ AVATAR_NAME }}              pr             FUNCTION CALLED                INSTANCE {{  INSTANCE VALUE  }} </w:t>
      </w:r>
    </w:p>
    <w:p>
      <w:pPr>
        <w:pStyle w:val="style0"/>
        <w:widowControl w:val="false"/>
      </w:pPr>
      <w:r>
        <w:rPr>
          <w:rFonts w:ascii="Times New Roman" w:cs="Times New Roman" w:hAnsi="Times New Roman"/>
        </w:rPr>
        <w:t xml:space="preserve">              </w:t>
      </w:r>
      <w:r>
        <w:rPr>
          <w:rFonts w:ascii="Times New Roman" w:cs="Times New Roman" w:hAnsi="Times New Roman"/>
        </w:rPr>
        <w:t xml:space="preserve">provider  {{ AVATAR_NAME }}              pr             FUNCTION CALLED                SOLUTION  {{  SOLUTION VALUE  }} </w:t>
      </w:r>
    </w:p>
    <w:p>
      <w:pPr>
        <w:pStyle w:val="style0"/>
        <w:widowControl w:val="false"/>
      </w:pPr>
      <w:r>
        <w:rPr>
          <w:rFonts w:ascii="Times New Roman" w:cs="Times New Roman" w:hAnsi="Times New Roman"/>
        </w:rPr>
        <w:t>winner          {{ AVATAR_NAME }}</w:t>
      </w:r>
    </w:p>
    <w:p>
      <w:pPr>
        <w:pStyle w:val="style0"/>
        <w:widowControl w:val="false"/>
      </w:pPr>
      <w:r>
        <w:rPr>
          <w:rFonts w:ascii="Times New Roman" w:cs="Times New Roman" w:hAnsi="Times New Roman"/>
        </w:rPr>
        <w:t>pointsWon       VALUE</w:t>
      </w:r>
    </w:p>
    <w:p>
      <w:pPr>
        <w:pStyle w:val="style0"/>
        <w:widowControl w:val="false"/>
      </w:pPr>
      <w:r>
        <w:rPr/>
      </w:r>
    </w:p>
    <w:p>
      <w:pPr>
        <w:pStyle w:val="style0"/>
        <w:widowControl w:val="false"/>
      </w:pPr>
      <w:r>
        <w:rPr>
          <w:rFonts w:ascii="Times New Roman" w:cs="Times New Roman" w:hAnsi="Times New Roman"/>
        </w:rPr>
        <w:t>EXPLANATION:</w:t>
      </w:r>
    </w:p>
    <w:p>
      <w:pPr>
        <w:pStyle w:val="style0"/>
        <w:widowControl w:val="false"/>
      </w:pPr>
      <w:r>
        <w:rPr>
          <w:rFonts w:ascii="Times New Roman" w:cs="Times New Roman" w:hAnsi="Times New Roman"/>
        </w:rPr>
        <w:t>Consider sample 1. It represents the history of first round out of the 9 rounds (MAxrounds) between team navi and team dexter</w:t>
      </w:r>
    </w:p>
    <w:p>
      <w:pPr>
        <w:pStyle w:val="style0"/>
        <w:widowControl w:val="false"/>
      </w:pPr>
      <w:r>
        <w:rPr>
          <w:rFonts w:ascii="Times New Roman" w:cs="Times New Roman" w:hAnsi="Times New Roman"/>
        </w:rPr>
        <w:t xml:space="preserve">- team navi proposes with a claim of C = 0.5707252354898215 </w:t>
      </w:r>
    </w:p>
    <w:p>
      <w:pPr>
        <w:pStyle w:val="style0"/>
        <w:widowControl w:val="false"/>
      </w:pPr>
      <w:r>
        <w:rPr>
          <w:rFonts w:ascii="Times New Roman" w:cs="Times New Roman" w:hAnsi="Times New Roman"/>
        </w:rPr>
        <w:t>- team dexter opposes by strengthening 0.5807252354898215</w:t>
      </w:r>
    </w:p>
    <w:p>
      <w:pPr>
        <w:pStyle w:val="style0"/>
        <w:widowControl w:val="false"/>
      </w:pPr>
      <w:r>
        <w:rPr>
          <w:rFonts w:ascii="Times New Roman" w:cs="Times New Roman" w:hAnsi="Times New Roman"/>
        </w:rPr>
        <w:t xml:space="preserve">- team navi provides with a value of x= 0.5 </w:t>
      </w:r>
    </w:p>
    <w:p>
      <w:pPr>
        <w:pStyle w:val="style0"/>
        <w:widowControl w:val="false"/>
      </w:pPr>
      <w:r>
        <w:rPr>
          <w:rFonts w:ascii="Times New Roman" w:cs="Times New Roman" w:hAnsi="Times New Roman"/>
        </w:rPr>
        <w:t>- team dexter solves with a value of y= 0.046511853922261426</w:t>
      </w:r>
    </w:p>
    <w:p>
      <w:pPr>
        <w:pStyle w:val="style0"/>
        <w:numPr>
          <w:ilvl w:val="0"/>
          <w:numId w:val="6"/>
        </w:numPr>
        <w:widowControl w:val="false"/>
        <w:tabs>
          <w:tab w:leader="none" w:pos="220" w:val="left"/>
          <w:tab w:leader="none" w:pos="720" w:val="left"/>
        </w:tabs>
        <w:ind w:hanging="720" w:left="0" w:right="0"/>
      </w:pPr>
      <w:r>
        <w:rPr>
          <w:rFonts w:ascii="Times New Roman" w:cs="Times New Roman" w:hAnsi="Times New Roman"/>
        </w:rPr>
        <w:t>- team dexter wins this round winning 1.0 points.</w:t>
        <w:tab/>
      </w:r>
    </w:p>
    <w:p>
      <w:pPr>
        <w:pStyle w:val="style0"/>
        <w:widowControl w:val="false"/>
        <w:tabs>
          <w:tab w:leader="none" w:pos="220" w:val="left"/>
          <w:tab w:leader="none" w:pos="720" w:val="left"/>
        </w:tabs>
      </w:pPr>
      <w:r>
        <w:rPr/>
      </w:r>
    </w:p>
    <w:p>
      <w:pPr>
        <w:pStyle w:val="style1"/>
        <w:numPr>
          <w:ilvl w:val="0"/>
          <w:numId w:val="1"/>
        </w:numPr>
      </w:pPr>
      <w:bookmarkStart w:id="19" w:name="_Toc307485719"/>
      <w:bookmarkEnd w:id="19"/>
      <w:r>
        <w:rPr>
          <w:sz w:val="24"/>
          <w:szCs w:val="24"/>
          <w:rFonts w:ascii="Times New Roman" w:cs="Times New Roman" w:hAnsi="Times New Roman"/>
        </w:rPr>
        <w:t>6. GNU Screen :</w:t>
      </w:r>
    </w:p>
    <w:p>
      <w:pPr>
        <w:pStyle w:val="style0"/>
      </w:pPr>
      <w:r>
        <w:rPr/>
      </w:r>
    </w:p>
    <w:p>
      <w:pPr>
        <w:pStyle w:val="style0"/>
      </w:pPr>
      <w:r>
        <w:rPr>
          <w:rFonts w:ascii="Times New Roman" w:cs="Times New Roman" w:hAnsi="Times New Roman"/>
        </w:rPr>
        <w:t>When playing from a remote terminal, there is danger of being disconnected during the middle of the game. This issue can be prevented to a certain extent by using a GNU screen.</w:t>
      </w:r>
    </w:p>
    <w:p>
      <w:pPr>
        <w:pStyle w:val="style0"/>
      </w:pPr>
      <w:r>
        <w:rPr/>
      </w:r>
    </w:p>
    <w:p>
      <w:pPr>
        <w:pStyle w:val="style0"/>
        <w:jc w:val="both"/>
      </w:pPr>
      <w:r>
        <w:rPr>
          <w:rFonts w:ascii="Times New Roman" w:cs="Times New Roman" w:hAnsi="Times New Roman"/>
        </w:rPr>
        <w:t>This program allows you to start one or more processes running in a unix shell</w:t>
      </w:r>
    </w:p>
    <w:p>
      <w:pPr>
        <w:pStyle w:val="style0"/>
        <w:jc w:val="both"/>
      </w:pPr>
      <w:r>
        <w:rPr>
          <w:rFonts w:ascii="Times New Roman" w:cs="Times New Roman" w:hAnsi="Times New Roman"/>
        </w:rPr>
        <w:t>session, "detach" from that shell session, and then "reattach" to it</w:t>
      </w:r>
    </w:p>
    <w:p>
      <w:pPr>
        <w:pStyle w:val="style0"/>
        <w:jc w:val="both"/>
      </w:pPr>
      <w:r>
        <w:rPr>
          <w:rFonts w:ascii="Times New Roman" w:cs="Times New Roman" w:hAnsi="Times New Roman"/>
        </w:rPr>
        <w:t>later from the same connection you first used, or from another</w:t>
      </w:r>
    </w:p>
    <w:p>
      <w:pPr>
        <w:pStyle w:val="style0"/>
        <w:jc w:val="both"/>
      </w:pPr>
      <w:r>
        <w:rPr>
          <w:rFonts w:ascii="Times New Roman" w:cs="Times New Roman" w:hAnsi="Times New Roman"/>
        </w:rPr>
        <w:t>connection. Having a connection terminated is the same as a "detach" - nothing prevents you from easily reattaching upon reconnecting.</w:t>
      </w:r>
    </w:p>
    <w:p>
      <w:pPr>
        <w:pStyle w:val="style0"/>
      </w:pPr>
      <w:r>
        <w:rPr/>
      </w:r>
    </w:p>
    <w:p>
      <w:pPr>
        <w:pStyle w:val="style2"/>
        <w:numPr>
          <w:ilvl w:val="1"/>
          <w:numId w:val="2"/>
        </w:numPr>
      </w:pPr>
      <w:bookmarkStart w:id="20" w:name="_Toc307485720"/>
      <w:r>
        <w:rPr/>
        <w:t>6.1 Steps to run GNU</w:t>
      </w:r>
      <w:bookmarkEnd w:id="20"/>
      <w:r>
        <w:rPr/>
        <w:t xml:space="preserve"> </w:t>
      </w:r>
    </w:p>
    <w:p>
      <w:pPr>
        <w:pStyle w:val="style0"/>
      </w:pPr>
      <w:r>
        <w:rPr/>
      </w:r>
    </w:p>
    <w:p>
      <w:pPr>
        <w:pStyle w:val="style34"/>
      </w:pPr>
      <w:r>
        <w:rPr>
          <w:rFonts w:ascii="Times New Roman" w:cs="Times New Roman" w:hAnsi="Times New Roman"/>
        </w:rPr>
        <w:t>1. Connect to a remote host (ie: ssh to login.ccs.neu.edu): This will</w:t>
      </w:r>
    </w:p>
    <w:p>
      <w:pPr>
        <w:pStyle w:val="style34"/>
      </w:pPr>
      <w:r>
        <w:rPr>
          <w:rFonts w:ascii="Times New Roman" w:cs="Times New Roman" w:hAnsi="Times New Roman"/>
        </w:rPr>
        <w:t>vary based on your ssh client.</w:t>
      </w:r>
    </w:p>
    <w:p>
      <w:pPr>
        <w:pStyle w:val="style34"/>
      </w:pPr>
      <w:r>
        <w:rPr>
          <w:rFonts w:ascii="Times New Roman" w:cs="Times New Roman" w:hAnsi="Times New Roman"/>
        </w:rPr>
        <w:t>2. Run screen (only do this one time):</w:t>
      </w:r>
    </w:p>
    <w:p>
      <w:pPr>
        <w:pStyle w:val="style34"/>
      </w:pPr>
      <w:r>
        <w:rPr>
          <w:rFonts w:ascii="Times New Roman" w:cs="Times New Roman" w:hAnsi="Times New Roman"/>
        </w:rPr>
        <w:t>&gt; cba@login:~ $ screen &lt;enter&gt;</w:t>
      </w:r>
    </w:p>
    <w:p>
      <w:pPr>
        <w:pStyle w:val="style34"/>
      </w:pPr>
      <w:r>
        <w:rPr>
          <w:rFonts w:ascii="Times New Roman" w:cs="Times New Roman" w:hAnsi="Times New Roman"/>
        </w:rPr>
        <w:t>3) Upon starting up, screen will display a welcome message. You can</w:t>
      </w:r>
    </w:p>
    <w:p>
      <w:pPr>
        <w:pStyle w:val="style34"/>
      </w:pPr>
      <w:r>
        <w:rPr>
          <w:rFonts w:ascii="Times New Roman" w:cs="Times New Roman" w:hAnsi="Times New Roman"/>
        </w:rPr>
        <w:t>either read this or not, as your preference dictates. When done reading,</w:t>
      </w:r>
    </w:p>
    <w:p>
      <w:pPr>
        <w:pStyle w:val="style34"/>
      </w:pPr>
      <w:r>
        <w:rPr>
          <w:rFonts w:ascii="Times New Roman" w:cs="Times New Roman" w:hAnsi="Times New Roman"/>
        </w:rPr>
        <w:t>press &lt;enter&gt;</w:t>
      </w:r>
    </w:p>
    <w:p>
      <w:pPr>
        <w:pStyle w:val="style34"/>
      </w:pPr>
      <w:r>
        <w:rPr>
          <w:rFonts w:ascii="Times New Roman" w:cs="Times New Roman" w:hAnsi="Times New Roman"/>
        </w:rPr>
        <w:t>4) You are now back at a shell prompt, but are running within screen.</w:t>
      </w:r>
    </w:p>
    <w:p>
      <w:pPr>
        <w:pStyle w:val="style34"/>
      </w:pPr>
      <w:r>
        <w:rPr>
          <w:rFonts w:ascii="Times New Roman" w:cs="Times New Roman" w:hAnsi="Times New Roman"/>
        </w:rPr>
        <w:t>Start some program (eg: the game client) as if this were a normal shell</w:t>
      </w:r>
    </w:p>
    <w:p>
      <w:pPr>
        <w:pStyle w:val="style34"/>
      </w:pPr>
      <w:r>
        <w:rPr>
          <w:rFonts w:ascii="Times New Roman" w:cs="Times New Roman" w:hAnsi="Times New Roman"/>
        </w:rPr>
        <w:t>session, eg:</w:t>
      </w:r>
    </w:p>
    <w:p>
      <w:pPr>
        <w:pStyle w:val="style34"/>
      </w:pPr>
      <w:r>
        <w:rPr>
          <w:rFonts w:ascii="Times New Roman" w:cs="Times New Roman" w:hAnsi="Times New Roman"/>
        </w:rPr>
        <w:t>&gt; cba@login:~$ vim somefile.txt &lt;enter&gt;</w:t>
      </w:r>
    </w:p>
    <w:p>
      <w:pPr>
        <w:pStyle w:val="style34"/>
      </w:pPr>
      <w:r>
        <w:rPr>
          <w:rFonts w:ascii="Times New Roman" w:cs="Times New Roman" w:hAnsi="Times New Roman"/>
        </w:rPr>
        <w:t>5) Detach or lose your connection: To detach from your running screen</w:t>
      </w:r>
    </w:p>
    <w:p>
      <w:pPr>
        <w:pStyle w:val="style34"/>
      </w:pPr>
      <w:r>
        <w:rPr>
          <w:rFonts w:ascii="Times New Roman" w:cs="Times New Roman" w:hAnsi="Times New Roman"/>
        </w:rPr>
        <w:t>session but leave the program you just started running, type ctrl-a, d</w:t>
      </w:r>
    </w:p>
    <w:p>
      <w:pPr>
        <w:pStyle w:val="style34"/>
      </w:pPr>
      <w:r>
        <w:rPr>
          <w:rFonts w:ascii="Times New Roman" w:cs="Times New Roman" w:hAnsi="Times New Roman"/>
        </w:rPr>
        <w:t>(Control key + "A" key (lowercase), then just "D" key (lowercase)). This</w:t>
      </w:r>
    </w:p>
    <w:p>
      <w:pPr>
        <w:pStyle w:val="style34"/>
      </w:pPr>
      <w:r>
        <w:rPr>
          <w:rFonts w:ascii="Times New Roman" w:cs="Times New Roman" w:hAnsi="Times New Roman"/>
        </w:rPr>
        <w:t>will look like this:</w:t>
      </w:r>
    </w:p>
    <w:p>
      <w:pPr>
        <w:pStyle w:val="style34"/>
      </w:pPr>
      <w:r>
        <w:rPr>
          <w:rFonts w:ascii="Times New Roman" w:cs="Times New Roman" w:hAnsi="Times New Roman"/>
        </w:rPr>
        <w:t>&gt; cba@login:~ $ screen</w:t>
      </w:r>
    </w:p>
    <w:p>
      <w:pPr>
        <w:pStyle w:val="style34"/>
      </w:pPr>
      <w:r>
        <w:rPr>
          <w:rFonts w:ascii="Times New Roman" w:cs="Times New Roman" w:hAnsi="Times New Roman"/>
        </w:rPr>
        <w:t>&gt; [detached]</w:t>
      </w:r>
    </w:p>
    <w:p>
      <w:pPr>
        <w:pStyle w:val="style34"/>
      </w:pPr>
      <w:r>
        <w:rPr>
          <w:rFonts w:ascii="Times New Roman" w:cs="Times New Roman" w:hAnsi="Times New Roman"/>
        </w:rPr>
        <w:t>&gt; cba@login:~ $</w:t>
      </w:r>
    </w:p>
    <w:p>
      <w:pPr>
        <w:pStyle w:val="style34"/>
      </w:pPr>
      <w:r>
        <w:rPr>
          <w:rFonts w:ascii="Times New Roman" w:cs="Times New Roman" w:hAnsi="Times New Roman"/>
        </w:rPr>
        <w:t>(note the "[detached]", and the absence from your shell of the program</w:t>
      </w:r>
    </w:p>
    <w:p>
      <w:pPr>
        <w:pStyle w:val="style34"/>
      </w:pPr>
      <w:r>
        <w:rPr>
          <w:rFonts w:ascii="Times New Roman" w:cs="Times New Roman" w:hAnsi="Times New Roman"/>
        </w:rPr>
        <w:t>you were just running). If you don't manually detach your screen</w:t>
      </w:r>
    </w:p>
    <w:p>
      <w:pPr>
        <w:pStyle w:val="style34"/>
      </w:pPr>
      <w:r>
        <w:rPr>
          <w:rFonts w:ascii="Times New Roman" w:cs="Times New Roman" w:hAnsi="Times New Roman"/>
        </w:rPr>
        <w:t>session, but instead just lose an ssh connection (eg: your lose network,</w:t>
      </w:r>
    </w:p>
    <w:p>
      <w:pPr>
        <w:pStyle w:val="style34"/>
      </w:pPr>
      <w:r>
        <w:rPr>
          <w:rFonts w:ascii="Times New Roman" w:cs="Times New Roman" w:hAnsi="Times New Roman"/>
        </w:rPr>
        <w:t>sleep/hibernate your local machine, close your ssh client, etc), the</w:t>
      </w:r>
    </w:p>
    <w:p>
      <w:pPr>
        <w:pStyle w:val="style34"/>
      </w:pPr>
      <w:r>
        <w:rPr>
          <w:rFonts w:ascii="Times New Roman" w:cs="Times New Roman" w:hAnsi="Times New Roman"/>
        </w:rPr>
        <w:t>effect is the same as if you had manually detached.</w:t>
      </w:r>
    </w:p>
    <w:p>
      <w:pPr>
        <w:pStyle w:val="style34"/>
      </w:pPr>
      <w:r>
        <w:rPr>
          <w:rFonts w:ascii="Times New Roman" w:cs="Times New Roman" w:hAnsi="Times New Roman"/>
        </w:rPr>
        <w:t>6) Reattach: To attach back to the screen session from which you</w:t>
      </w:r>
    </w:p>
    <w:p>
      <w:pPr>
        <w:pStyle w:val="style34"/>
      </w:pPr>
      <w:r>
        <w:rPr>
          <w:rFonts w:ascii="Times New Roman" w:cs="Times New Roman" w:hAnsi="Times New Roman"/>
        </w:rPr>
        <w:t>previously detached (or from which you were separated due to</w:t>
      </w:r>
    </w:p>
    <w:p>
      <w:pPr>
        <w:pStyle w:val="style34"/>
      </w:pPr>
      <w:r>
        <w:rPr>
          <w:rFonts w:ascii="Times New Roman" w:cs="Times New Roman" w:hAnsi="Times New Roman"/>
        </w:rPr>
        <w:t>network/ssh/etc problems), just run "screen -x", eg:</w:t>
      </w:r>
    </w:p>
    <w:p>
      <w:pPr>
        <w:pStyle w:val="style34"/>
      </w:pPr>
      <w:r>
        <w:rPr>
          <w:rFonts w:ascii="Times New Roman" w:cs="Times New Roman" w:hAnsi="Times New Roman"/>
        </w:rPr>
        <w:t>&gt; cba@login:~ $ screen -x &lt;enter&gt;</w:t>
      </w:r>
    </w:p>
    <w:p>
      <w:pPr>
        <w:pStyle w:val="style34"/>
      </w:pPr>
      <w:r>
        <w:rPr>
          <w:rFonts w:ascii="Times New Roman" w:cs="Times New Roman" w:hAnsi="Times New Roman"/>
        </w:rPr>
        <w:t>Your display should now be restored to the state it was in when you</w:t>
      </w:r>
    </w:p>
    <w:p>
      <w:pPr>
        <w:pStyle w:val="style34"/>
      </w:pPr>
      <w:r>
        <w:rPr>
          <w:rFonts w:ascii="Times New Roman" w:cs="Times New Roman" w:hAnsi="Times New Roman"/>
        </w:rPr>
        <w:t>previously detached from or lost connectivity to your screen session.</w:t>
      </w:r>
    </w:p>
    <w:p>
      <w:pPr>
        <w:pStyle w:val="style2"/>
        <w:numPr>
          <w:ilvl w:val="1"/>
          <w:numId w:val="2"/>
        </w:numPr>
      </w:pPr>
      <w:bookmarkStart w:id="21" w:name="_Toc307485721"/>
      <w:bookmarkEnd w:id="21"/>
      <w:r>
        <w:rPr>
          <w:sz w:val="24"/>
          <w:szCs w:val="24"/>
          <w:rFonts w:ascii="Times New Roman" w:cs="Times New Roman" w:hAnsi="Times New Roman"/>
        </w:rPr>
        <w:t>6.2 Caveats</w:t>
      </w:r>
    </w:p>
    <w:p>
      <w:pPr>
        <w:pStyle w:val="style0"/>
      </w:pPr>
      <w:r>
        <w:rPr/>
      </w:r>
    </w:p>
    <w:p>
      <w:pPr>
        <w:pStyle w:val="style34"/>
        <w:numPr>
          <w:ilvl w:val="0"/>
          <w:numId w:val="9"/>
        </w:numPr>
      </w:pPr>
      <w:r>
        <w:rPr>
          <w:rFonts w:ascii="Times New Roman" w:cs="Times New Roman" w:hAnsi="Times New Roman"/>
        </w:rPr>
        <w:t>If you run more than one screen session (eg: run "screen" rather than</w:t>
        <w:br/>
        <w:t>"screen -x" on the same host more than once without first exiting your</w:t>
        <w:br/>
        <w:t>previous screen session(s)), you will be greeted with an error message</w:t>
        <w:br/>
        <w:t>asking you to select the screen session to which you want to reattach.</w:t>
        <w:br/>
        <w:t>Simply run "screen -x $SESSION" (where $SESSION is generally of the form</w:t>
        <w:br/>
        <w:t>process_id.tty.host, eg: 1234.pts-99.login) to attach to a given screen</w:t>
        <w:br/>
        <w:t>session. I suggest that if you do accidentally start more than one</w:t>
        <w:br/>
        <w:t>screen session, you exit all but one, so as to keep things simple. See</w:t>
        <w:br/>
        <w:t>below for how to exit a screen session.</w:t>
        <w:br/>
        <w:br/>
        <w:t>2. Because screen takes over your entire (virtual) terminal, it is</w:t>
        <w:br/>
        <w:t>(generally) not possible to scroll back output in screen. As such, if</w:t>
        <w:br/>
        <w:t>you want to run something from within screen which will produce a lot of</w:t>
        <w:br/>
        <w:t>output, and you want to review that output, it is generally wise to pipe</w:t>
        <w:br/>
        <w:t>that output to pager (eg: "| less" or "| more") or redirect it to some</w:t>
        <w:br/>
        <w:t>file to review later (eg: "&gt; mylogfile.txt").</w:t>
        <w:tab/>
      </w:r>
    </w:p>
    <w:p>
      <w:pPr>
        <w:pStyle w:val="style0"/>
      </w:pPr>
      <w:r>
        <w:rPr/>
      </w:r>
    </w:p>
    <w:p>
      <w:pPr>
        <w:pStyle w:val="style2"/>
        <w:numPr>
          <w:ilvl w:val="1"/>
          <w:numId w:val="2"/>
        </w:numPr>
      </w:pPr>
      <w:bookmarkStart w:id="22" w:name="_Toc307485722"/>
      <w:bookmarkEnd w:id="22"/>
      <w:r>
        <w:rPr>
          <w:sz w:val="24"/>
          <w:szCs w:val="24"/>
          <w:rFonts w:ascii="Times New Roman" w:cs="Times New Roman" w:hAnsi="Times New Roman"/>
        </w:rPr>
        <w:t>6.3 Exit Screen</w:t>
      </w:r>
    </w:p>
    <w:p>
      <w:pPr>
        <w:pStyle w:val="style0"/>
      </w:pPr>
      <w:r>
        <w:rPr/>
      </w:r>
    </w:p>
    <w:p>
      <w:pPr>
        <w:pStyle w:val="style0"/>
        <w:ind w:hanging="0" w:left="720" w:right="0"/>
      </w:pPr>
      <w:r>
        <w:rPr>
          <w:rFonts w:ascii="Times New Roman" w:cs="Times New Roman" w:hAnsi="Times New Roman"/>
        </w:rPr>
        <w:t>To fully exit a screen session (bringing your entire screen process to</w:t>
      </w:r>
    </w:p>
    <w:p>
      <w:pPr>
        <w:pStyle w:val="style0"/>
        <w:ind w:hanging="0" w:left="720" w:right="0"/>
      </w:pPr>
      <w:r>
        <w:rPr>
          <w:rFonts w:ascii="Times New Roman" w:cs="Times New Roman" w:hAnsi="Times New Roman"/>
        </w:rPr>
        <w:t>a close), simply attach as per the directions above, end any programs</w:t>
      </w:r>
    </w:p>
    <w:p>
      <w:pPr>
        <w:pStyle w:val="style0"/>
        <w:ind w:hanging="0" w:left="720" w:right="0"/>
      </w:pPr>
      <w:r>
        <w:rPr>
          <w:rFonts w:ascii="Times New Roman" w:cs="Times New Roman" w:hAnsi="Times New Roman"/>
        </w:rPr>
        <w:t>running within the screen session, and exit the shell as you would</w:t>
      </w:r>
    </w:p>
    <w:p>
      <w:pPr>
        <w:pStyle w:val="style0"/>
        <w:ind w:hanging="0" w:left="720" w:right="0"/>
      </w:pPr>
      <w:r>
        <w:rPr>
          <w:rFonts w:ascii="Times New Roman" w:cs="Times New Roman" w:hAnsi="Times New Roman"/>
        </w:rPr>
        <w:t>normally (eg: "logout", "exit", ctrl-d, etc). You will know that you</w:t>
      </w:r>
    </w:p>
    <w:p>
      <w:pPr>
        <w:pStyle w:val="style0"/>
        <w:ind w:hanging="0" w:left="720" w:right="0"/>
      </w:pPr>
      <w:r>
        <w:rPr>
          <w:rFonts w:ascii="Times New Roman" w:cs="Times New Roman" w:hAnsi="Times New Roman"/>
        </w:rPr>
        <w:t>have exited screen because after clearing its output, instead of</w:t>
      </w:r>
    </w:p>
    <w:p>
      <w:pPr>
        <w:pStyle w:val="style0"/>
        <w:ind w:hanging="0" w:left="720" w:right="0"/>
      </w:pPr>
      <w:r>
        <w:rPr>
          <w:rFonts w:ascii="Times New Roman" w:cs="Times New Roman" w:hAnsi="Times New Roman"/>
        </w:rPr>
        <w:t>displaying "[detached]", screen will instead display "[screen is</w:t>
      </w:r>
    </w:p>
    <w:p>
      <w:pPr>
        <w:pStyle w:val="style0"/>
        <w:ind w:hanging="0" w:left="720" w:right="0"/>
      </w:pPr>
      <w:r>
        <w:rPr>
          <w:rFonts w:ascii="Times New Roman" w:cs="Times New Roman" w:hAnsi="Times New Roman"/>
        </w:rPr>
        <w:t>terminating]", eg:</w:t>
      </w:r>
    </w:p>
    <w:p>
      <w:pPr>
        <w:pStyle w:val="style0"/>
        <w:ind w:hanging="0" w:left="720" w:right="0"/>
      </w:pPr>
      <w:r>
        <w:rPr/>
      </w:r>
    </w:p>
    <w:p>
      <w:pPr>
        <w:pStyle w:val="style0"/>
        <w:ind w:hanging="0" w:left="720" w:right="0"/>
      </w:pPr>
      <w:r>
        <w:rPr>
          <w:rFonts w:ascii="Times New Roman" w:cs="Times New Roman" w:hAnsi="Times New Roman"/>
        </w:rPr>
        <w:t>&gt; cba@login:~ $ screen -x</w:t>
      </w:r>
    </w:p>
    <w:p>
      <w:pPr>
        <w:pStyle w:val="style0"/>
        <w:ind w:hanging="0" w:left="720" w:right="0"/>
      </w:pPr>
      <w:r>
        <w:rPr>
          <w:rFonts w:ascii="Times New Roman" w:cs="Times New Roman" w:hAnsi="Times New Roman"/>
        </w:rPr>
        <w:t>&gt; [screen is terminating]</w:t>
      </w:r>
    </w:p>
    <w:p>
      <w:pPr>
        <w:pStyle w:val="style0"/>
        <w:ind w:hanging="0" w:left="720" w:right="0"/>
      </w:pPr>
      <w:r>
        <w:rPr>
          <w:rFonts w:ascii="Times New Roman" w:cs="Times New Roman" w:hAnsi="Times New Roman"/>
        </w:rPr>
        <w:t>&gt; cba@login:~ $</w:t>
      </w:r>
    </w:p>
    <w:p>
      <w:pPr>
        <w:pStyle w:val="style0"/>
        <w:ind w:hanging="0" w:left="0" w:right="0"/>
      </w:pPr>
      <w:r>
        <w:rPr/>
      </w:r>
    </w:p>
    <w:p>
      <w:pPr>
        <w:pStyle w:val="style1"/>
        <w:numPr>
          <w:ilvl w:val="0"/>
          <w:numId w:val="1"/>
        </w:numPr>
        <w:ind w:hanging="0" w:left="0" w:right="0"/>
      </w:pPr>
      <w:r>
        <w:rPr>
          <w:sz w:val="24"/>
          <w:szCs w:val="24"/>
          <w:rFonts w:ascii="Times New Roman" w:cs="Times New Roman" w:hAnsi="Times New Roman"/>
        </w:rPr>
        <w:t>7. Sourceforge repository:</w:t>
      </w:r>
    </w:p>
    <w:p>
      <w:pPr>
        <w:pStyle w:val="style29"/>
        <w:ind w:hanging="0" w:left="0" w:right="0"/>
      </w:pPr>
      <w:r>
        <w:rPr>
          <w:sz w:val="24"/>
          <w:szCs w:val="24"/>
          <w:rFonts w:ascii="Times New Roman" w:cs="Times New Roman" w:hAnsi="Times New Roman"/>
        </w:rPr>
        <w:t>We maintained a public svn repository in Sourceforge. The home page URL is:</w:t>
      </w:r>
    </w:p>
    <w:p>
      <w:pPr>
        <w:pStyle w:val="style29"/>
        <w:ind w:hanging="0" w:left="0" w:right="0"/>
      </w:pPr>
      <w:r>
        <w:rPr>
          <w:sz w:val="24"/>
          <w:szCs w:val="24"/>
          <w:rFonts w:ascii="Times New Roman" w:cs="Times New Roman" w:hAnsi="Times New Roman"/>
        </w:rPr>
        <w:t xml:space="preserve"> “</w:t>
      </w:r>
      <w:r>
        <w:rPr>
          <w:sz w:val="24"/>
          <w:szCs w:val="24"/>
          <w:rFonts w:ascii="Times New Roman" w:cs="Times New Roman" w:hAnsi="Times New Roman"/>
        </w:rPr>
        <w:t xml:space="preserve">http://sourceforge.net/projects/generic-scg/”. </w:t>
      </w:r>
    </w:p>
    <w:p>
      <w:pPr>
        <w:pStyle w:val="style29"/>
        <w:ind w:hanging="0" w:left="0" w:right="0"/>
      </w:pPr>
      <w:r>
        <w:rPr/>
      </w:r>
    </w:p>
    <w:p>
      <w:pPr>
        <w:pStyle w:val="style2"/>
        <w:numPr>
          <w:ilvl w:val="1"/>
          <w:numId w:val="2"/>
        </w:numPr>
        <w:widowControl w:val="false"/>
      </w:pPr>
      <w:bookmarkStart w:id="23" w:name="__DdeLink__1125_849734246"/>
      <w:bookmarkEnd w:id="23"/>
      <w:r>
        <w:rPr>
          <w:sz w:val="24"/>
          <w:szCs w:val="24"/>
          <w:rFonts w:ascii="Times New Roman" w:cs="Times New Roman" w:hAnsi="Times New Roman"/>
        </w:rPr>
        <w:t>7.1 Steps to checkout GenericSCG and Baby Avatar's source code:</w:t>
      </w:r>
    </w:p>
    <w:p>
      <w:pPr>
        <w:pStyle w:val="style29"/>
        <w:widowControl w:val="false"/>
      </w:pPr>
      <w:r>
        <w:rPr/>
      </w:r>
    </w:p>
    <w:p>
      <w:pPr>
        <w:pStyle w:val="style29"/>
        <w:numPr>
          <w:ilvl w:val="0"/>
          <w:numId w:val="11"/>
        </w:numPr>
        <w:ind w:hanging="0" w:left="0" w:right="0"/>
      </w:pPr>
      <w:r>
        <w:rPr>
          <w:smallCaps w:val="false"/>
          <w:caps w:val="false"/>
          <w:color w:val="222222"/>
          <w:sz w:val="24"/>
          <w:spacing w:val="0"/>
          <w:i w:val="false"/>
          <w:b w:val="false"/>
          <w:szCs w:val="24"/>
          <w:rFonts w:ascii="Times New Roman" w:cs="Times New Roman" w:hAnsi="Times New Roman"/>
        </w:rPr>
        <w:t>install svn client</w:t>
      </w:r>
    </w:p>
    <w:p>
      <w:pPr>
        <w:pStyle w:val="style29"/>
        <w:numPr>
          <w:ilvl w:val="0"/>
          <w:numId w:val="11"/>
        </w:numPr>
        <w:ind w:hanging="0" w:left="0" w:right="0"/>
      </w:pPr>
      <w:r>
        <w:rPr>
          <w:smallCaps w:val="false"/>
          <w:caps w:val="false"/>
          <w:color w:val="222222"/>
          <w:sz w:val="24"/>
          <w:spacing w:val="0"/>
          <w:i w:val="false"/>
          <w:b w:val="false"/>
          <w:szCs w:val="24"/>
          <w:rFonts w:ascii="Times New Roman" w:cs="Times New Roman" w:hAnsi="Times New Roman"/>
        </w:rPr>
        <w:t xml:space="preserve">run command line </w:t>
      </w:r>
    </w:p>
    <w:p>
      <w:pPr>
        <w:pStyle w:val="style29"/>
        <w:jc w:val="center"/>
        <w:ind w:hanging="0" w:left="0" w:right="0"/>
      </w:pPr>
      <w:r>
        <w:rPr>
          <w:smallCaps w:val="false"/>
          <w:caps w:val="false"/>
          <w:color w:val="222222"/>
          <w:sz w:val="24"/>
          <w:spacing w:val="0"/>
          <w:i w:val="false"/>
          <w:b w:val="false"/>
          <w:szCs w:val="24"/>
          <w:rFonts w:ascii="Times New Roman" w:cs="Times New Roman" w:hAnsi="Times New Roman"/>
        </w:rPr>
        <w:t>:~ $ svn checkout svn://svn.code.sf.net/p/generic-scg/code-0/GenericSCG</w:t>
      </w:r>
    </w:p>
    <w:p>
      <w:pPr>
        <w:pStyle w:val="style29"/>
        <w:jc w:val="left"/>
        <w:ind w:hanging="0" w:left="0" w:right="0"/>
      </w:pPr>
      <w:r>
        <w:rPr>
          <w:smallCaps w:val="false"/>
          <w:caps w:val="false"/>
          <w:color w:val="222222"/>
          <w:sz w:val="24"/>
          <w:spacing w:val="0"/>
          <w:i w:val="false"/>
          <w:b w:val="false"/>
          <w:szCs w:val="24"/>
          <w:rFonts w:ascii="Times New Roman" w:cs="Times New Roman" w:hAnsi="Times New Roman"/>
        </w:rPr>
        <w:t xml:space="preserve">A “GenericSCG” folder containing the project will be created will be checkout in your current directory. </w:t>
      </w:r>
      <w:r>
        <w:rPr>
          <w:smallCaps w:val="false"/>
          <w:caps w:val="false"/>
          <w:color w:val="222222"/>
          <w:sz w:val="24"/>
          <w:spacing w:val="0"/>
          <w:i w:val="false"/>
          <w:b/>
          <w:szCs w:val="24"/>
          <w:bCs/>
          <w:rFonts w:ascii="Times New Roman" w:cs="Times New Roman" w:hAnsi="Times New Roman"/>
        </w:rPr>
        <w:t>Please noted</w:t>
      </w:r>
      <w:r>
        <w:rPr>
          <w:smallCaps w:val="false"/>
          <w:caps w:val="false"/>
          <w:color w:val="222222"/>
          <w:sz w:val="24"/>
          <w:spacing w:val="0"/>
          <w:i w:val="false"/>
          <w:b w:val="false"/>
          <w:szCs w:val="24"/>
          <w:rFonts w:ascii="Times New Roman" w:cs="Times New Roman" w:hAnsi="Times New Roman"/>
        </w:rPr>
        <w:t xml:space="preserve"> that this is for read-only, any update in it can not be committed to our public repository. Any interests to get involved in the development of GenericSCG playground, please feel free to contact Professor Karl Leiberherr.</w:t>
      </w:r>
    </w:p>
    <w:p>
      <w:pPr>
        <w:pStyle w:val="style29"/>
        <w:jc w:val="left"/>
        <w:ind w:hanging="0" w:left="0" w:right="0"/>
      </w:pPr>
      <w:r>
        <w:rPr/>
      </w:r>
    </w:p>
    <w:p>
      <w:pPr>
        <w:pStyle w:val="style2"/>
        <w:numPr>
          <w:ilvl w:val="1"/>
          <w:numId w:val="1"/>
        </w:numPr>
        <w:widowControl w:val="false"/>
        <w:tabs>
          <w:tab w:leader="none" w:pos="30" w:val="left"/>
          <w:tab w:leader="none" w:pos="90" w:val="left"/>
          <w:tab w:leader="none" w:pos="750" w:val="left"/>
        </w:tabs>
        <w:ind w:hanging="15" w:left="30" w:right="0"/>
      </w:pPr>
      <w:r>
        <w:rPr>
          <w:smallCaps w:val="false"/>
          <w:caps w:val="false"/>
          <w:sz w:val="24"/>
          <w:spacing w:val="0"/>
          <w:i w:val="false"/>
          <w:szCs w:val="24"/>
          <w:rFonts w:ascii="Times New Roman" w:cs="Times New Roman" w:hAnsi="Times New Roman"/>
        </w:rPr>
        <w:t>7.2 Steps to use Sourceforge's ticket system to report issues.</w:t>
      </w:r>
    </w:p>
    <w:p>
      <w:pPr>
        <w:pStyle w:val="style29"/>
        <w:widowControl w:val="false"/>
        <w:tabs>
          <w:tab w:leader="none" w:pos="60" w:val="left"/>
          <w:tab w:leader="none" w:pos="750" w:val="left"/>
        </w:tabs>
        <w:ind w:hanging="360" w:left="30" w:right="0"/>
      </w:pPr>
      <w:r>
        <w:rPr/>
      </w:r>
    </w:p>
    <w:p>
      <w:pPr>
        <w:pStyle w:val="style29"/>
        <w:numPr>
          <w:ilvl w:val="1"/>
          <w:numId w:val="11"/>
        </w:numPr>
        <w:jc w:val="left"/>
        <w:ind w:hanging="0" w:left="0" w:right="0"/>
      </w:pPr>
      <w:r>
        <w:rPr>
          <w:smallCaps w:val="false"/>
          <w:caps w:val="false"/>
          <w:color w:val="222222"/>
          <w:sz w:val="24"/>
          <w:spacing w:val="0"/>
          <w:i w:val="false"/>
          <w:b w:val="false"/>
          <w:szCs w:val="24"/>
          <w:rFonts w:ascii="Times New Roman" w:cs="Times New Roman" w:hAnsi="Times New Roman"/>
        </w:rPr>
        <w:t>register for an sourceforge account</w:t>
      </w:r>
    </w:p>
    <w:p>
      <w:pPr>
        <w:pStyle w:val="style29"/>
        <w:numPr>
          <w:ilvl w:val="1"/>
          <w:numId w:val="11"/>
        </w:numPr>
        <w:jc w:val="left"/>
        <w:ind w:hanging="0" w:left="0" w:right="0"/>
      </w:pPr>
      <w:r>
        <w:rPr>
          <w:smallCaps w:val="false"/>
          <w:caps w:val="false"/>
          <w:color w:val="222222"/>
          <w:sz w:val="24"/>
          <w:spacing w:val="0"/>
          <w:i w:val="false"/>
          <w:b w:val="false"/>
          <w:szCs w:val="24"/>
          <w:rFonts w:ascii="Times New Roman" w:cs="Times New Roman" w:hAnsi="Times New Roman"/>
        </w:rPr>
        <w:t>go to project's home page</w:t>
      </w:r>
    </w:p>
    <w:p>
      <w:pPr>
        <w:pStyle w:val="style29"/>
        <w:numPr>
          <w:ilvl w:val="1"/>
          <w:numId w:val="11"/>
        </w:numPr>
        <w:jc w:val="left"/>
        <w:ind w:hanging="0" w:left="0" w:right="0"/>
      </w:pPr>
      <w:r>
        <w:rPr>
          <w:smallCaps w:val="false"/>
          <w:caps w:val="false"/>
          <w:color w:val="222222"/>
          <w:sz w:val="24"/>
          <w:spacing w:val="0"/>
          <w:i w:val="false"/>
          <w:b w:val="false"/>
          <w:szCs w:val="24"/>
          <w:rFonts w:ascii="Times New Roman" w:cs="Times New Roman" w:hAnsi="Times New Roman"/>
        </w:rPr>
        <w:t>click the “Tickets” tab</w:t>
      </w:r>
    </w:p>
    <w:p>
      <w:pPr>
        <w:pStyle w:val="style29"/>
        <w:numPr>
          <w:ilvl w:val="1"/>
          <w:numId w:val="11"/>
        </w:numPr>
        <w:jc w:val="left"/>
        <w:ind w:hanging="0" w:left="0" w:right="0"/>
      </w:pPr>
      <w:r>
        <w:rPr>
          <w:smallCaps w:val="false"/>
          <w:caps w:val="false"/>
          <w:color w:val="222222"/>
          <w:sz w:val="24"/>
          <w:spacing w:val="0"/>
          <w:i w:val="false"/>
          <w:b w:val="false"/>
          <w:szCs w:val="24"/>
          <w:rFonts w:ascii="Times New Roman" w:cs="Times New Roman" w:hAnsi="Times New Roman"/>
        </w:rPr>
        <w:t>click “Create Ticket” in the side bar</w:t>
      </w:r>
    </w:p>
    <w:p>
      <w:pPr>
        <w:pStyle w:val="style29"/>
        <w:numPr>
          <w:ilvl w:val="1"/>
          <w:numId w:val="11"/>
        </w:numPr>
        <w:jc w:val="left"/>
        <w:ind w:hanging="0" w:left="0" w:right="0"/>
      </w:pPr>
      <w:r>
        <w:rPr>
          <w:smallCaps w:val="false"/>
          <w:caps w:val="false"/>
          <w:color w:val="222222"/>
          <w:sz w:val="24"/>
          <w:spacing w:val="0"/>
          <w:i w:val="false"/>
          <w:b w:val="false"/>
          <w:szCs w:val="24"/>
          <w:rFonts w:ascii="Times New Roman" w:cs="Times New Roman" w:hAnsi="Times New Roman"/>
        </w:rPr>
        <w:t>input your issue in the next page and click “Save” in the end.</w:t>
      </w:r>
    </w:p>
    <w:p>
      <w:pPr>
        <w:pStyle w:val="style29"/>
        <w:jc w:val="left"/>
        <w:ind w:hanging="0" w:left="0" w:right="0"/>
        <w:spacing w:after="120" w:before="0"/>
      </w:pPr>
      <w:r>
        <w:rPr>
          <w:smallCaps w:val="false"/>
          <w:caps w:val="false"/>
          <w:color w:val="222222"/>
          <w:sz w:val="24"/>
          <w:spacing w:val="0"/>
          <w:i w:val="false"/>
          <w:b w:val="false"/>
          <w:szCs w:val="24"/>
          <w:rFonts w:ascii="Times New Roman" w:cs="Times New Roman" w:hAnsi="Times New Roman"/>
        </w:rPr>
        <w:t>By completing the steps above, we will see your issues.</w:t>
      </w:r>
    </w:p>
    <w:sectPr>
      <w:formProt w:val="false"/>
      <w:pgSz w:h="15840" w:w="12240"/>
      <w:docGrid w:charSpace="0" w:linePitch="326" w:type="default"/>
      <w:textDirection w:val="lrTb"/>
      <w:pgNumType w:fmt="decimal"/>
      <w:type w:val="nextPage"/>
      <w:pgMar w:bottom="720" w:left="1800" w:right="1800" w:top="144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s>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3">
    <w:lvl w:ilvl="0">
      <w:start w:val="1"/>
      <w:numFmt w:val="decimal"/>
      <w:lvlJc w:val="left"/>
      <w:lvlText w:val="%1."/>
      <w:pPr>
        <w:ind w:hanging="360" w:left="720"/>
      </w:pPr>
    </w:lvl>
    <w:lvl w:ilvl="1">
      <w:start w:val="1"/>
      <w:numFmt w:val="lowerLetter"/>
      <w:lvlJc w:val="left"/>
      <w:lvlText w:val="%2."/>
      <w:pPr>
        <w:ind w:hanging="360" w:left="1440"/>
      </w:pPr>
    </w:lvl>
    <w:lvl w:ilvl="2">
      <w:start w:val="1"/>
      <w:numFmt w:val="lowerRoman"/>
      <w:lvlJc w:val="right"/>
      <w:lvlText w:val="%2.%3."/>
      <w:pPr>
        <w:ind w:hanging="180" w:left="2160"/>
      </w:pPr>
    </w:lvl>
    <w:lvl w:ilvl="3">
      <w:start w:val="1"/>
      <w:numFmt w:val="decimal"/>
      <w:lvlJc w:val="left"/>
      <w:lvlText w:val="%2.%3.%4."/>
      <w:pPr>
        <w:ind w:hanging="360" w:left="2880"/>
      </w:pPr>
    </w:lvl>
    <w:lvl w:ilvl="4">
      <w:start w:val="1"/>
      <w:numFmt w:val="lowerLetter"/>
      <w:lvlJc w:val="left"/>
      <w:lvlText w:val="%2.%3.%4.%5."/>
      <w:pPr>
        <w:ind w:hanging="360" w:left="3600"/>
      </w:pPr>
    </w:lvl>
    <w:lvl w:ilvl="5">
      <w:start w:val="1"/>
      <w:numFmt w:val="lowerRoman"/>
      <w:lvlJc w:val="right"/>
      <w:lvlText w:val="%2.%3.%4.%5.%6."/>
      <w:pPr>
        <w:ind w:hanging="180" w:left="4320"/>
      </w:pPr>
    </w:lvl>
    <w:lvl w:ilvl="6">
      <w:start w:val="1"/>
      <w:numFmt w:val="decimal"/>
      <w:lvlJc w:val="left"/>
      <w:lvlText w:val="%2.%3.%4.%5.%6.%7."/>
      <w:pPr>
        <w:ind w:hanging="360" w:left="5040"/>
      </w:pPr>
    </w:lvl>
    <w:lvl w:ilvl="7">
      <w:start w:val="1"/>
      <w:numFmt w:val="lowerLetter"/>
      <w:lvlJc w:val="left"/>
      <w:lvlText w:val="%2.%3.%4.%5.%6.%7.%8."/>
      <w:pPr>
        <w:ind w:hanging="360" w:left="5760"/>
      </w:pPr>
    </w:lvl>
    <w:lvl w:ilvl="8">
      <w:start w:val="1"/>
      <w:numFmt w:val="lowerRoman"/>
      <w:lvlJc w:val="right"/>
      <w:lvlText w:val="%2.%3.%4.%5.%6.%7.%8.%9."/>
      <w:pPr>
        <w:ind w:hanging="180" w:left="6480"/>
      </w:pPr>
    </w:lvl>
  </w:abstractNum>
  <w:abstractNum w:abstractNumId="4">
    <w:lvl w:ilvl="0">
      <w:start w:val="1"/>
      <w:numFmt w:val="decimal"/>
      <w:lvlJc w:val="left"/>
      <w:lvlText w:val="%1."/>
      <w:pPr>
        <w:ind w:hanging="360" w:left="780"/>
      </w:pPr>
    </w:lvl>
    <w:lvl w:ilvl="1">
      <w:start w:val="1"/>
      <w:numFmt w:val="decimal"/>
      <w:lvlJc w:val="left"/>
      <w:lvlText w:val="%1.%2"/>
      <w:pPr>
        <w:ind w:hanging="400" w:left="400"/>
      </w:pPr>
    </w:lvl>
    <w:lvl w:ilvl="2">
      <w:start w:val="1"/>
      <w:numFmt w:val="decimal"/>
      <w:lvlJc w:val="left"/>
      <w:lvlText w:val="%1.%2.%3"/>
      <w:pPr>
        <w:ind w:hanging="720" w:left="1140"/>
      </w:pPr>
    </w:lvl>
    <w:lvl w:ilvl="3">
      <w:start w:val="1"/>
      <w:numFmt w:val="decimal"/>
      <w:lvlJc w:val="left"/>
      <w:lvlText w:val="%1.%2.%3.%4"/>
      <w:pPr>
        <w:ind w:hanging="1080" w:left="1500"/>
      </w:pPr>
    </w:lvl>
    <w:lvl w:ilvl="4">
      <w:start w:val="1"/>
      <w:numFmt w:val="decimal"/>
      <w:lvlJc w:val="left"/>
      <w:lvlText w:val="%1.%2.%3.%4.%5"/>
      <w:pPr>
        <w:ind w:hanging="1080" w:left="1500"/>
      </w:pPr>
    </w:lvl>
    <w:lvl w:ilvl="5">
      <w:start w:val="1"/>
      <w:numFmt w:val="decimal"/>
      <w:lvlJc w:val="left"/>
      <w:lvlText w:val="%1.%2.%3.%4.%5.%6"/>
      <w:pPr>
        <w:ind w:hanging="1440" w:left="1860"/>
      </w:pPr>
    </w:lvl>
    <w:lvl w:ilvl="6">
      <w:start w:val="1"/>
      <w:numFmt w:val="decimal"/>
      <w:lvlJc w:val="left"/>
      <w:lvlText w:val="%1.%2.%3.%4.%5.%6.%7"/>
      <w:pPr>
        <w:ind w:hanging="1440" w:left="1860"/>
      </w:pPr>
    </w:lvl>
    <w:lvl w:ilvl="7">
      <w:start w:val="1"/>
      <w:numFmt w:val="decimal"/>
      <w:lvlJc w:val="left"/>
      <w:lvlText w:val="%1.%2.%3.%4.%5.%6.%7.%8"/>
      <w:pPr>
        <w:ind w:hanging="1800" w:left="2220"/>
      </w:pPr>
    </w:lvl>
    <w:lvl w:ilvl="8">
      <w:start w:val="1"/>
      <w:numFmt w:val="decimal"/>
      <w:lvlJc w:val="left"/>
      <w:lvlText w:val="%1.%2.%3.%4.%5.%6.%7.%8.%9"/>
      <w:pPr>
        <w:ind w:hanging="1800" w:left="2220"/>
      </w:pPr>
    </w:lvl>
  </w:abstractNum>
  <w:abstractNum w:abstractNumId="5">
    <w:lvl w:ilvl="0">
      <w:start w:val="1"/>
      <w:numFmt w:val="decimal"/>
      <w:lvlJc w:val="left"/>
      <w:lvlText w:val="%1."/>
      <w:pPr>
        <w:ind w:hanging="360" w:left="720"/>
      </w:pPr>
    </w:lvl>
    <w:lvl w:ilvl="1">
      <w:start w:val="1"/>
      <w:numFmt w:val="lowerLetter"/>
      <w:lvlJc w:val="left"/>
      <w:lvlText w:val="%2."/>
      <w:pPr>
        <w:ind w:hanging="360" w:left="1440"/>
      </w:pPr>
    </w:lvl>
    <w:lvl w:ilvl="2">
      <w:start w:val="1"/>
      <w:numFmt w:val="lowerRoman"/>
      <w:lvlJc w:val="right"/>
      <w:lvlText w:val="%2.%3."/>
      <w:pPr>
        <w:ind w:hanging="180" w:left="2160"/>
      </w:pPr>
    </w:lvl>
    <w:lvl w:ilvl="3">
      <w:start w:val="1"/>
      <w:numFmt w:val="decimal"/>
      <w:lvlJc w:val="left"/>
      <w:lvlText w:val="%2.%3.%4."/>
      <w:pPr>
        <w:ind w:hanging="360" w:left="2880"/>
      </w:pPr>
    </w:lvl>
    <w:lvl w:ilvl="4">
      <w:start w:val="1"/>
      <w:numFmt w:val="lowerLetter"/>
      <w:lvlJc w:val="left"/>
      <w:lvlText w:val="%2.%3.%4.%5."/>
      <w:pPr>
        <w:ind w:hanging="360" w:left="3600"/>
      </w:pPr>
    </w:lvl>
    <w:lvl w:ilvl="5">
      <w:start w:val="1"/>
      <w:numFmt w:val="lowerRoman"/>
      <w:lvlJc w:val="right"/>
      <w:lvlText w:val="%2.%3.%4.%5.%6."/>
      <w:pPr>
        <w:ind w:hanging="180" w:left="4320"/>
      </w:pPr>
    </w:lvl>
    <w:lvl w:ilvl="6">
      <w:start w:val="1"/>
      <w:numFmt w:val="decimal"/>
      <w:lvlJc w:val="left"/>
      <w:lvlText w:val="%2.%3.%4.%5.%6.%7."/>
      <w:pPr>
        <w:ind w:hanging="360" w:left="5040"/>
      </w:pPr>
    </w:lvl>
    <w:lvl w:ilvl="7">
      <w:start w:val="1"/>
      <w:numFmt w:val="lowerLetter"/>
      <w:lvlJc w:val="left"/>
      <w:lvlText w:val="%2.%3.%4.%5.%6.%7.%8."/>
      <w:pPr>
        <w:ind w:hanging="360" w:left="5760"/>
      </w:pPr>
    </w:lvl>
    <w:lvl w:ilvl="8">
      <w:start w:val="1"/>
      <w:numFmt w:val="lowerRoman"/>
      <w:lvlJc w:val="right"/>
      <w:lvlText w:val="%2.%3.%4.%5.%6.%7.%8.%9."/>
      <w:pPr>
        <w:ind w:hanging="180" w:left="6480"/>
      </w:pPr>
    </w:lvl>
  </w:abstractNum>
  <w:abstractNum w:abstractNumId="6">
    <w:lvl w:ilvl="0">
      <w:start w:val="1"/>
      <w:numFmt w:val="bullet"/>
      <w:lvlJc w:val="left"/>
      <w:lvlText w:val=""/>
      <w:pPr>
        <w:ind w:hanging="360" w:left="720"/>
      </w:pPr>
      <w:rPr>
        <w:rFonts w:ascii="Wingdings 2" w:cs="Wingdings 2" w:hAnsi="Wingdings 2" w:hint="default"/>
      </w:rPr>
    </w:lvl>
    <w:lvl w:ilvl="1">
      <w:start w:val="1"/>
      <w:numFmt w:val="decimal"/>
      <w:lvlJc w:val="left"/>
      <w:lvlText w:val="%2"/>
      <w:pPr>
        <w:ind w:hanging="360" w:left="1080"/>
      </w:pPr>
    </w:lvl>
    <w:lvl w:ilvl="2">
      <w:start w:val="1"/>
      <w:numFmt w:val="decimal"/>
      <w:lvlJc w:val="left"/>
      <w:lvlText w:val="%2.%3"/>
      <w:pPr>
        <w:ind w:hanging="360" w:left="1440"/>
      </w:pPr>
    </w:lvl>
    <w:lvl w:ilvl="3">
      <w:start w:val="1"/>
      <w:numFmt w:val="decimal"/>
      <w:lvlJc w:val="left"/>
      <w:lvlText w:val="%2.%3.%4"/>
      <w:pPr>
        <w:ind w:hanging="360" w:left="1800"/>
      </w:pPr>
    </w:lvl>
    <w:lvl w:ilvl="4">
      <w:start w:val="1"/>
      <w:numFmt w:val="decimal"/>
      <w:lvlJc w:val="left"/>
      <w:lvlText w:val="%2.%3.%4.%5"/>
      <w:pPr>
        <w:ind w:hanging="360" w:left="2160"/>
      </w:pPr>
    </w:lvl>
    <w:lvl w:ilvl="5">
      <w:start w:val="1"/>
      <w:numFmt w:val="decimal"/>
      <w:lvlJc w:val="left"/>
      <w:lvlText w:val="%2.%3.%4.%5.%6"/>
      <w:pPr>
        <w:ind w:hanging="360" w:left="2520"/>
      </w:pPr>
    </w:lvl>
    <w:lvl w:ilvl="6">
      <w:start w:val="1"/>
      <w:numFmt w:val="decimal"/>
      <w:lvlJc w:val="left"/>
      <w:lvlText w:val="%2.%3.%4.%5.%6.%7"/>
      <w:pPr>
        <w:ind w:hanging="360" w:left="2880"/>
      </w:pPr>
    </w:lvl>
    <w:lvl w:ilvl="7">
      <w:start w:val="1"/>
      <w:numFmt w:val="decimal"/>
      <w:lvlJc w:val="left"/>
      <w:lvlText w:val="%2.%3.%4.%5.%6.%7.%8"/>
      <w:pPr>
        <w:ind w:hanging="360" w:left="3240"/>
      </w:pPr>
    </w:lvl>
    <w:lvl w:ilvl="8">
      <w:start w:val="1"/>
      <w:numFmt w:val="decimal"/>
      <w:lvlJc w:val="left"/>
      <w:lvlText w:val="%2.%3.%4.%5.%6.%7.%8.%9"/>
      <w:pPr>
        <w:ind w:hanging="360" w:left="3600"/>
      </w:pPr>
    </w:lvl>
  </w:abstractNum>
  <w:abstractNum w:abstractNumId="7">
    <w:lvl w:ilvl="0">
      <w:start w:val="1"/>
      <w:numFmt w:val="decimal"/>
      <w:lvlJc w:val="left"/>
      <w:lvlText w:val="%1."/>
      <w:pPr>
        <w:ind w:hanging="360" w:left="720"/>
      </w:pPr>
    </w:lvl>
    <w:lvl w:ilvl="1">
      <w:start w:val="1"/>
      <w:numFmt w:val="decimal"/>
      <w:lvlJc w:val="left"/>
      <w:lvlText w:val="%1.%2"/>
      <w:pPr>
        <w:ind w:hanging="360" w:left="720"/>
      </w:pPr>
    </w:lvl>
    <w:lvl w:ilvl="2">
      <w:start w:val="1"/>
      <w:numFmt w:val="decimal"/>
      <w:lvlJc w:val="left"/>
      <w:lvlText w:val="%1.%2.%3"/>
      <w:pPr>
        <w:ind w:hanging="720" w:left="1080"/>
      </w:pPr>
    </w:lvl>
    <w:lvl w:ilvl="3">
      <w:start w:val="1"/>
      <w:numFmt w:val="decimal"/>
      <w:lvlJc w:val="left"/>
      <w:lvlText w:val="%1.%2.%3.%4"/>
      <w:pPr>
        <w:ind w:hanging="720" w:left="1080"/>
      </w:pPr>
    </w:lvl>
    <w:lvl w:ilvl="4">
      <w:start w:val="1"/>
      <w:numFmt w:val="decimal"/>
      <w:lvlJc w:val="left"/>
      <w:lvlText w:val="%1.%2.%3.%4.%5"/>
      <w:pPr>
        <w:ind w:hanging="1080" w:left="1440"/>
      </w:pPr>
    </w:lvl>
    <w:lvl w:ilvl="5">
      <w:start w:val="1"/>
      <w:numFmt w:val="decimal"/>
      <w:lvlJc w:val="left"/>
      <w:lvlText w:val="%1.%2.%3.%4.%5.%6"/>
      <w:pPr>
        <w:ind w:hanging="1080" w:left="1440"/>
      </w:pPr>
    </w:lvl>
    <w:lvl w:ilvl="6">
      <w:start w:val="1"/>
      <w:numFmt w:val="decimal"/>
      <w:lvlJc w:val="left"/>
      <w:lvlText w:val="%1.%2.%3.%4.%5.%6.%7"/>
      <w:pPr>
        <w:ind w:hanging="1440" w:left="1800"/>
      </w:pPr>
    </w:lvl>
    <w:lvl w:ilvl="7">
      <w:start w:val="1"/>
      <w:numFmt w:val="decimal"/>
      <w:lvlJc w:val="left"/>
      <w:lvlText w:val="%1.%2.%3.%4.%5.%6.%7.%8"/>
      <w:pPr>
        <w:ind w:hanging="1440" w:left="1800"/>
      </w:pPr>
    </w:lvl>
    <w:lvl w:ilvl="8">
      <w:start w:val="1"/>
      <w:numFmt w:val="decimal"/>
      <w:lvlJc w:val="left"/>
      <w:lvlText w:val="%1.%2.%3.%4.%5.%6.%7.%8.%9"/>
      <w:pPr>
        <w:ind w:hanging="1800" w:left="2160"/>
      </w:pPr>
    </w:lvl>
  </w:abstractNum>
  <w:abstractNum w:abstractNumId="8">
    <w:lvl w:ilvl="0">
      <w:start w:val="1"/>
      <w:numFmt w:val="decimal"/>
      <w:lvlJc w:val="left"/>
      <w:lvlText w:val="%1."/>
      <w:pPr>
        <w:ind w:hanging="360" w:left="360"/>
      </w:pPr>
    </w:lvl>
    <w:lvl w:ilvl="1">
      <w:start w:val="1"/>
      <w:numFmt w:val="decimal"/>
      <w:lvlJc w:val="left"/>
      <w:lvlText w:val="%1.%2."/>
      <w:pPr>
        <w:ind w:hanging="720" w:left="1080"/>
      </w:pPr>
    </w:lvl>
    <w:lvl w:ilvl="2">
      <w:start w:val="6"/>
      <w:numFmt w:val="decimal"/>
      <w:lvlJc w:val="left"/>
      <w:lvlText w:val="%1.%2.%3."/>
      <w:pPr>
        <w:ind w:hanging="720" w:left="1080"/>
      </w:pPr>
    </w:lvl>
    <w:lvl w:ilvl="3">
      <w:start w:val="1"/>
      <w:numFmt w:val="decimal"/>
      <w:lvlJc w:val="left"/>
      <w:lvlText w:val="%1.%2.%3.%4."/>
      <w:pPr>
        <w:ind w:hanging="1080" w:left="1440"/>
      </w:pPr>
    </w:lvl>
    <w:lvl w:ilvl="4">
      <w:start w:val="1"/>
      <w:numFmt w:val="decimal"/>
      <w:lvlJc w:val="left"/>
      <w:lvlText w:val="%1.%2.%3.%4.%5."/>
      <w:pPr>
        <w:ind w:hanging="1080" w:left="1440"/>
      </w:pPr>
    </w:lvl>
    <w:lvl w:ilvl="5">
      <w:start w:val="1"/>
      <w:numFmt w:val="decimal"/>
      <w:lvlJc w:val="left"/>
      <w:lvlText w:val="%1.%2.%3.%4.%5.%6."/>
      <w:pPr>
        <w:ind w:hanging="1440" w:left="1800"/>
      </w:pPr>
    </w:lvl>
    <w:lvl w:ilvl="6">
      <w:start w:val="1"/>
      <w:numFmt w:val="decimal"/>
      <w:lvlJc w:val="left"/>
      <w:lvlText w:val="%1.%2.%3.%4.%5.%6.%7."/>
      <w:pPr>
        <w:ind w:hanging="1440" w:left="1800"/>
      </w:pPr>
    </w:lvl>
    <w:lvl w:ilvl="7">
      <w:start w:val="1"/>
      <w:numFmt w:val="decimal"/>
      <w:lvlJc w:val="left"/>
      <w:lvlText w:val="%1.%2.%3.%4.%5.%6.%7.%8."/>
      <w:pPr>
        <w:ind w:hanging="1800" w:left="2160"/>
      </w:pPr>
    </w:lvl>
    <w:lvl w:ilvl="8">
      <w:start w:val="1"/>
      <w:numFmt w:val="decimal"/>
      <w:lvlJc w:val="left"/>
      <w:lvlText w:val="%1.%2.%3.%4.%5.%6.%7.%8.%9."/>
      <w:pPr>
        <w:ind w:hanging="1800" w:left="2160"/>
      </w:pPr>
    </w:lvl>
  </w:abstractNum>
  <w:abstractNum w:abstractNumId="9">
    <w:lvl w:ilvl="0">
      <w:start w:val="1"/>
      <w:numFmt w:val="decimal"/>
      <w:lvlJc w:val="left"/>
      <w:lvlText w:val="%1."/>
      <w:pPr>
        <w:ind w:hanging="360" w:left="1080"/>
      </w:pPr>
    </w:lvl>
    <w:lvl w:ilvl="1">
      <w:start w:val="1"/>
      <w:numFmt w:val="lowerLetter"/>
      <w:lvlJc w:val="left"/>
      <w:lvlText w:val="%2."/>
      <w:pPr>
        <w:ind w:hanging="360" w:left="1800"/>
      </w:pPr>
    </w:lvl>
    <w:lvl w:ilvl="2">
      <w:start w:val="1"/>
      <w:numFmt w:val="lowerRoman"/>
      <w:lvlJc w:val="right"/>
      <w:lvlText w:val="%2.%3."/>
      <w:pPr>
        <w:ind w:hanging="180" w:left="2520"/>
      </w:pPr>
    </w:lvl>
    <w:lvl w:ilvl="3">
      <w:start w:val="1"/>
      <w:numFmt w:val="decimal"/>
      <w:lvlJc w:val="left"/>
      <w:lvlText w:val="%2.%3.%4."/>
      <w:pPr>
        <w:ind w:hanging="360" w:left="3240"/>
      </w:pPr>
    </w:lvl>
    <w:lvl w:ilvl="4">
      <w:start w:val="1"/>
      <w:numFmt w:val="lowerLetter"/>
      <w:lvlJc w:val="left"/>
      <w:lvlText w:val="%2.%3.%4.%5."/>
      <w:pPr>
        <w:ind w:hanging="360" w:left="3960"/>
      </w:pPr>
    </w:lvl>
    <w:lvl w:ilvl="5">
      <w:start w:val="1"/>
      <w:numFmt w:val="lowerRoman"/>
      <w:lvlJc w:val="right"/>
      <w:lvlText w:val="%2.%3.%4.%5.%6."/>
      <w:pPr>
        <w:ind w:hanging="180" w:left="4680"/>
      </w:pPr>
    </w:lvl>
    <w:lvl w:ilvl="6">
      <w:start w:val="1"/>
      <w:numFmt w:val="decimal"/>
      <w:lvlJc w:val="left"/>
      <w:lvlText w:val="%2.%3.%4.%5.%6.%7."/>
      <w:pPr>
        <w:ind w:hanging="360" w:left="5400"/>
      </w:pPr>
    </w:lvl>
    <w:lvl w:ilvl="7">
      <w:start w:val="1"/>
      <w:numFmt w:val="lowerLetter"/>
      <w:lvlJc w:val="left"/>
      <w:lvlText w:val="%2.%3.%4.%5.%6.%7.%8."/>
      <w:pPr>
        <w:ind w:hanging="360" w:left="6120"/>
      </w:pPr>
    </w:lvl>
    <w:lvl w:ilvl="8">
      <w:start w:val="1"/>
      <w:numFmt w:val="lowerRoman"/>
      <w:lvlJc w:val="right"/>
      <w:lvlText w:val="%2.%3.%4.%5.%6.%7.%8.%9."/>
      <w:pPr>
        <w:ind w:hanging="180" w:left="6840"/>
      </w:pPr>
    </w:lvl>
  </w:abstractNum>
  <w:abstractNum w:abstractNumId="10">
    <w:lvl w:ilvl="0">
      <w:start w:val="1"/>
      <w:numFmt w:val="decimal"/>
      <w:lvlJc w:val="left"/>
      <w:lvlText w:val="%1."/>
      <w:pPr>
        <w:ind w:hanging="360" w:left="1080"/>
      </w:pPr>
    </w:lvl>
    <w:lvl w:ilvl="1">
      <w:start w:val="1"/>
      <w:numFmt w:val="lowerLetter"/>
      <w:lvlJc w:val="left"/>
      <w:lvlText w:val="%2."/>
      <w:pPr>
        <w:ind w:hanging="360" w:left="1800"/>
      </w:pPr>
    </w:lvl>
    <w:lvl w:ilvl="2">
      <w:start w:val="1"/>
      <w:numFmt w:val="lowerRoman"/>
      <w:lvlJc w:val="right"/>
      <w:lvlText w:val="%2.%3."/>
      <w:pPr>
        <w:ind w:hanging="180" w:left="2520"/>
      </w:pPr>
    </w:lvl>
    <w:lvl w:ilvl="3">
      <w:start w:val="1"/>
      <w:numFmt w:val="decimal"/>
      <w:lvlJc w:val="left"/>
      <w:lvlText w:val="%2.%3.%4."/>
      <w:pPr>
        <w:ind w:hanging="360" w:left="3240"/>
      </w:pPr>
    </w:lvl>
    <w:lvl w:ilvl="4">
      <w:start w:val="1"/>
      <w:numFmt w:val="lowerLetter"/>
      <w:lvlJc w:val="left"/>
      <w:lvlText w:val="%2.%3.%4.%5."/>
      <w:pPr>
        <w:ind w:hanging="360" w:left="3960"/>
      </w:pPr>
    </w:lvl>
    <w:lvl w:ilvl="5">
      <w:start w:val="1"/>
      <w:numFmt w:val="lowerRoman"/>
      <w:lvlJc w:val="right"/>
      <w:lvlText w:val="%2.%3.%4.%5.%6."/>
      <w:pPr>
        <w:ind w:hanging="180" w:left="4680"/>
      </w:pPr>
    </w:lvl>
    <w:lvl w:ilvl="6">
      <w:start w:val="1"/>
      <w:numFmt w:val="decimal"/>
      <w:lvlJc w:val="left"/>
      <w:lvlText w:val="%2.%3.%4.%5.%6.%7."/>
      <w:pPr>
        <w:ind w:hanging="360" w:left="5400"/>
      </w:pPr>
    </w:lvl>
    <w:lvl w:ilvl="7">
      <w:start w:val="1"/>
      <w:numFmt w:val="lowerLetter"/>
      <w:lvlJc w:val="left"/>
      <w:lvlText w:val="%2.%3.%4.%5.%6.%7.%8."/>
      <w:pPr>
        <w:ind w:hanging="360" w:left="6120"/>
      </w:pPr>
    </w:lvl>
    <w:lvl w:ilvl="8">
      <w:start w:val="1"/>
      <w:numFmt w:val="lowerRoman"/>
      <w:lvlJc w:val="right"/>
      <w:lvlText w:val="%2.%3.%4.%5.%6.%7.%8.%9."/>
      <w:pPr>
        <w:ind w:hanging="180" w:left="6840"/>
      </w:pPr>
    </w:lvl>
  </w:abstractNum>
  <w:abstractNum w:abstractNumId="11">
    <w:lvl w:ilvl="0">
      <w:start w:val="1"/>
      <w:numFmt w:val="decimal"/>
      <w:lvlJc w:val="left"/>
      <w:lvlText w:val="%1."/>
      <w:pPr>
        <w:ind w:hanging="360" w:left="720"/>
      </w:pPr>
    </w:lvl>
    <w:lvl w:ilvl="1">
      <w:start w:val="1"/>
      <w:numFmt w:val="decimal"/>
      <w:lvlJc w:val="left"/>
      <w:lvlText w:val="%2."/>
      <w:pPr>
        <w:ind w:hanging="360" w:left="1080"/>
      </w:pPr>
    </w:lvl>
    <w:lvl w:ilvl="2">
      <w:start w:val="1"/>
      <w:numFmt w:val="decimal"/>
      <w:lvlJc w:val="left"/>
      <w:lvlText w:val="%2.%3."/>
      <w:pPr>
        <w:ind w:hanging="360" w:left="1440"/>
      </w:pPr>
    </w:lvl>
    <w:lvl w:ilvl="3">
      <w:start w:val="1"/>
      <w:numFmt w:val="decimal"/>
      <w:lvlJc w:val="left"/>
      <w:lvlText w:val="%2.%3.%4."/>
      <w:pPr>
        <w:ind w:hanging="360" w:left="1800"/>
      </w:pPr>
    </w:lvl>
    <w:lvl w:ilvl="4">
      <w:start w:val="1"/>
      <w:numFmt w:val="decimal"/>
      <w:lvlJc w:val="left"/>
      <w:lvlText w:val="%2.%3.%4.%5."/>
      <w:pPr>
        <w:ind w:hanging="360" w:left="2160"/>
      </w:pPr>
    </w:lvl>
    <w:lvl w:ilvl="5">
      <w:start w:val="1"/>
      <w:numFmt w:val="decimal"/>
      <w:lvlJc w:val="left"/>
      <w:lvlText w:val="%2.%3.%4.%5.%6."/>
      <w:pPr>
        <w:ind w:hanging="360" w:left="2520"/>
      </w:pPr>
    </w:lvl>
    <w:lvl w:ilvl="6">
      <w:start w:val="1"/>
      <w:numFmt w:val="decimal"/>
      <w:lvlJc w:val="left"/>
      <w:lvlText w:val="%2.%3.%4.%5.%6.%7."/>
      <w:pPr>
        <w:ind w:hanging="360" w:left="2880"/>
      </w:pPr>
    </w:lvl>
    <w:lvl w:ilvl="7">
      <w:start w:val="1"/>
      <w:numFmt w:val="decimal"/>
      <w:lvlJc w:val="left"/>
      <w:lvlText w:val="%2.%3.%4.%5.%6.%7.%8."/>
      <w:pPr>
        <w:ind w:hanging="360" w:left="3240"/>
      </w:pPr>
    </w:lvl>
    <w:lvl w:ilvl="8">
      <w:start w:val="1"/>
      <w:numFmt w:val="decimal"/>
      <w:lvlJc w:val="left"/>
      <w:lvlText w:val="%2.%3.%4.%5.%6.%7.%8.%9."/>
      <w:pPr>
        <w:ind w:hanging="360" w:left="360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tyles.xml><?xml version="1.0" encoding="utf-8"?>
<w:styles xmlns:w="http://schemas.openxmlformats.org/wordprocessingml/2006/main">
  <w:style w:styleId="style0" w:type="paragraph">
    <w:name w:val="Normal"/>
    <w:next w:val="style0"/>
    <w:pPr>
      <w:widowControl w:val="false"/>
      <w:tabs>
        <w:tab w:leader="none" w:pos="720" w:val="left"/>
      </w:tabs>
      <w:suppressAutoHyphens w:val="true"/>
    </w:pPr>
    <w:rPr>
      <w:color w:val="000000"/>
      <w:sz w:val="24"/>
      <w:szCs w:val="24"/>
      <w:rFonts w:ascii="Courier New" w:cs="Courier New" w:eastAsia="WenQuanYi Micro Hei" w:hAnsi="Courier New"/>
      <w:lang w:bidi="hi-IN" w:eastAsia="zh-CN" w:val="en-US"/>
    </w:rPr>
  </w:style>
  <w:style w:styleId="style1" w:type="paragraph">
    <w:name w:val="Heading 1"/>
    <w:basedOn w:val="style0"/>
    <w:next w:val="style29"/>
    <w:pPr>
      <w:outlineLvl w:val="0"/>
      <w:numPr>
        <w:ilvl w:val="0"/>
        <w:numId w:val="1"/>
      </w:numPr>
      <w:keepLines/>
      <w:keepNext/>
      <w:spacing w:after="0" w:before="480"/>
    </w:pPr>
    <w:rPr>
      <w:color w:val="345A8A"/>
      <w:sz w:val="32"/>
      <w:b/>
      <w:szCs w:val="32"/>
      <w:bCs/>
      <w:rFonts w:ascii="Calibri" w:cs="" w:hAnsi="Calibri"/>
    </w:rPr>
  </w:style>
  <w:style w:styleId="style2" w:type="paragraph">
    <w:name w:val="Heading 2"/>
    <w:basedOn w:val="style0"/>
    <w:next w:val="style29"/>
    <w:pPr>
      <w:outlineLvl w:val="1"/>
      <w:numPr>
        <w:ilvl w:val="1"/>
        <w:numId w:val="1"/>
      </w:numPr>
      <w:keepLines/>
      <w:keepNext/>
      <w:spacing w:after="0" w:before="200"/>
    </w:pPr>
    <w:rPr>
      <w:color w:val="4F81BD"/>
      <w:sz w:val="26"/>
      <w:b/>
      <w:szCs w:val="26"/>
      <w:bCs/>
      <w:rFonts w:ascii="Calibri" w:cs="" w:hAnsi="Calibri"/>
    </w:rPr>
  </w:style>
  <w:style w:styleId="style3" w:type="paragraph">
    <w:name w:val="Heading 3"/>
    <w:basedOn w:val="style0"/>
    <w:next w:val="style29"/>
    <w:pPr>
      <w:outlineLvl w:val="2"/>
      <w:numPr>
        <w:ilvl w:val="2"/>
        <w:numId w:val="1"/>
      </w:numPr>
      <w:keepLines/>
      <w:keepNext/>
      <w:spacing w:after="0" w:before="200"/>
    </w:pPr>
    <w:rPr>
      <w:color w:val="4F81BD"/>
      <w:b/>
      <w:bCs/>
      <w:rFonts w:ascii="Calibri" w:cs="" w:hAnsi="Calibri"/>
    </w:rPr>
  </w:style>
  <w:style w:styleId="style15" w:type="character">
    <w:name w:val="Default Paragraph Font"/>
    <w:next w:val="style15"/>
    <w:rPr/>
  </w:style>
  <w:style w:styleId="style16" w:type="character">
    <w:name w:val="Balloon Text Char"/>
    <w:basedOn w:val="style15"/>
    <w:next w:val="style16"/>
    <w:rPr>
      <w:sz w:val="18"/>
      <w:szCs w:val="18"/>
      <w:rFonts w:ascii="Lucida Grande" w:cs="Lucida Grande" w:hAnsi="Lucida Grande"/>
    </w:rPr>
  </w:style>
  <w:style w:styleId="style17" w:type="character">
    <w:name w:val="Internet Link"/>
    <w:basedOn w:val="style15"/>
    <w:next w:val="style17"/>
    <w:rPr>
      <w:color w:val="0000FF"/>
      <w:u w:val="single"/>
      <w:lang w:bidi="en-US" w:eastAsia="en-US" w:val="en-US"/>
    </w:rPr>
  </w:style>
  <w:style w:styleId="style18" w:type="character">
    <w:name w:val="FollowedHyperlink"/>
    <w:basedOn w:val="style15"/>
    <w:next w:val="style18"/>
    <w:rPr>
      <w:color w:val="800080"/>
      <w:u w:val="single"/>
    </w:rPr>
  </w:style>
  <w:style w:styleId="style19" w:type="character">
    <w:name w:val="Heading 1 Char"/>
    <w:basedOn w:val="style15"/>
    <w:next w:val="style19"/>
    <w:rPr>
      <w:color w:val="345A8A"/>
      <w:sz w:val="32"/>
      <w:b/>
      <w:szCs w:val="32"/>
      <w:bCs/>
      <w:rFonts w:ascii="Calibri" w:cs="" w:hAnsi="Calibri"/>
    </w:rPr>
  </w:style>
  <w:style w:styleId="style20" w:type="character">
    <w:name w:val="Heading 2 Char"/>
    <w:basedOn w:val="style15"/>
    <w:next w:val="style20"/>
    <w:rPr>
      <w:color w:val="4F81BD"/>
      <w:sz w:val="26"/>
      <w:b/>
      <w:szCs w:val="26"/>
      <w:bCs/>
      <w:rFonts w:ascii="Calibri" w:cs="" w:hAnsi="Calibri"/>
    </w:rPr>
  </w:style>
  <w:style w:styleId="style21" w:type="character">
    <w:name w:val="Heading 3 Char"/>
    <w:basedOn w:val="style15"/>
    <w:next w:val="style21"/>
    <w:rPr>
      <w:color w:val="4F81BD"/>
      <w:b/>
      <w:bCs/>
      <w:rFonts w:ascii="Calibri" w:cs="" w:hAnsi="Calibri"/>
    </w:rPr>
  </w:style>
  <w:style w:styleId="style22" w:type="character">
    <w:name w:val="Footer Char"/>
    <w:basedOn w:val="style15"/>
    <w:next w:val="style22"/>
    <w:rPr/>
  </w:style>
  <w:style w:styleId="style23" w:type="character">
    <w:name w:val="page number"/>
    <w:basedOn w:val="style15"/>
    <w:next w:val="style23"/>
    <w:rPr/>
  </w:style>
  <w:style w:styleId="style24" w:type="character">
    <w:name w:val="annotation reference"/>
    <w:basedOn w:val="style15"/>
    <w:next w:val="style24"/>
    <w:rPr>
      <w:sz w:val="16"/>
      <w:szCs w:val="16"/>
    </w:rPr>
  </w:style>
  <w:style w:styleId="style25" w:type="character">
    <w:name w:val="Comment Text Char"/>
    <w:basedOn w:val="style15"/>
    <w:next w:val="style25"/>
    <w:rPr>
      <w:sz w:val="20"/>
      <w:szCs w:val="20"/>
    </w:rPr>
  </w:style>
  <w:style w:styleId="style26" w:type="character">
    <w:name w:val="No Spacing Char"/>
    <w:basedOn w:val="style15"/>
    <w:next w:val="style26"/>
    <w:rPr/>
  </w:style>
  <w:style w:styleId="style27" w:type="character">
    <w:name w:val="ListLabel 1"/>
    <w:next w:val="style27"/>
    <w:rPr>
      <w:rFonts w:cs="Wingdings 2"/>
    </w:rPr>
  </w:style>
  <w:style w:styleId="style28" w:type="paragraph">
    <w:name w:val="Heading"/>
    <w:basedOn w:val="style0"/>
    <w:next w:val="style29"/>
    <w:pPr>
      <w:keepNext/>
      <w:spacing w:after="120" w:before="240"/>
    </w:pPr>
    <w:rPr>
      <w:sz w:val="28"/>
      <w:szCs w:val="28"/>
      <w:rFonts w:ascii="Liberation Sans" w:cs="Lohit Hindi" w:eastAsia="WenQuanYi Micro Hei" w:hAnsi="Liberation Sans"/>
    </w:rPr>
  </w:style>
  <w:style w:styleId="style29" w:type="paragraph">
    <w:name w:val="Text body"/>
    <w:basedOn w:val="style0"/>
    <w:next w:val="style29"/>
    <w:pPr>
      <w:spacing w:after="120" w:before="0"/>
    </w:pPr>
    <w:rPr/>
  </w:style>
  <w:style w:styleId="style30" w:type="paragraph">
    <w:name w:val="List"/>
    <w:basedOn w:val="style29"/>
    <w:next w:val="style30"/>
    <w:pPr/>
    <w:rPr>
      <w:rFonts w:cs="Lohit Hindi"/>
    </w:rPr>
  </w:style>
  <w:style w:styleId="style31" w:type="paragraph">
    <w:name w:val="Caption"/>
    <w:basedOn w:val="style0"/>
    <w:next w:val="style31"/>
    <w:pPr>
      <w:suppressLineNumbers/>
      <w:spacing w:after="120" w:before="120"/>
    </w:pPr>
    <w:rPr>
      <w:sz w:val="24"/>
      <w:i/>
      <w:szCs w:val="24"/>
      <w:iCs/>
      <w:rFonts w:cs="Lohit Hindi"/>
    </w:rPr>
  </w:style>
  <w:style w:styleId="style32" w:type="paragraph">
    <w:name w:val="Index"/>
    <w:basedOn w:val="style0"/>
    <w:next w:val="style32"/>
    <w:pPr>
      <w:suppressLineNumbers/>
    </w:pPr>
    <w:rPr>
      <w:rFonts w:cs="Lohit Hindi"/>
    </w:rPr>
  </w:style>
  <w:style w:styleId="style33" w:type="paragraph">
    <w:name w:val="Balloon Text"/>
    <w:basedOn w:val="style0"/>
    <w:next w:val="style33"/>
    <w:pPr/>
    <w:rPr>
      <w:sz w:val="18"/>
      <w:szCs w:val="18"/>
      <w:rFonts w:ascii="Lucida Grande" w:cs="Lucida Grande" w:hAnsi="Lucida Grande"/>
    </w:rPr>
  </w:style>
  <w:style w:styleId="style34" w:type="paragraph">
    <w:name w:val="List Paragraph"/>
    <w:basedOn w:val="style0"/>
    <w:next w:val="style34"/>
    <w:pPr>
      <w:ind w:hanging="0" w:left="720" w:right="0"/>
    </w:pPr>
    <w:rPr/>
  </w:style>
  <w:style w:styleId="style35" w:type="paragraph">
    <w:name w:val="Footer"/>
    <w:basedOn w:val="style0"/>
    <w:next w:val="style35"/>
    <w:pPr>
      <w:tabs>
        <w:tab w:leader="none" w:pos="4320" w:val="center"/>
        <w:tab w:leader="none" w:pos="8640" w:val="right"/>
      </w:tabs>
      <w:suppressLineNumbers/>
    </w:pPr>
    <w:rPr/>
  </w:style>
  <w:style w:styleId="style36" w:type="paragraph">
    <w:name w:val="Contents Heading"/>
    <w:basedOn w:val="style1"/>
    <w:next w:val="style36"/>
    <w:pPr>
      <w:outlineLvl w:val="9"/>
      <w:ind w:hanging="0" w:left="0" w:right="0"/>
      <w:suppressLineNumbers/>
      <w:spacing w:line="276" w:lineRule="atLeast"/>
    </w:pPr>
    <w:rPr>
      <w:color w:val="365F91"/>
      <w:sz w:val="28"/>
      <w:b/>
      <w:szCs w:val="28"/>
      <w:bCs/>
    </w:rPr>
  </w:style>
  <w:style w:styleId="style37" w:type="paragraph">
    <w:name w:val="Contents 1"/>
    <w:basedOn w:val="style0"/>
    <w:next w:val="style37"/>
    <w:pPr>
      <w:tabs>
        <w:tab w:leader="dot" w:pos="9972" w:val="right"/>
      </w:tabs>
      <w:ind w:hanging="0" w:left="0" w:right="0"/>
      <w:spacing w:after="0" w:before="120"/>
    </w:pPr>
    <w:rPr>
      <w:color w:val="548DD4"/>
      <w:b/>
      <w:rFonts w:ascii="Calibri" w:hAnsi="Calibri"/>
    </w:rPr>
  </w:style>
  <w:style w:styleId="style38" w:type="paragraph">
    <w:name w:val="Contents 2"/>
    <w:basedOn w:val="style0"/>
    <w:next w:val="style38"/>
    <w:pPr>
      <w:tabs>
        <w:tab w:leader="dot" w:pos="9196" w:val="right"/>
      </w:tabs>
      <w:ind w:hanging="0" w:left="283" w:right="0"/>
    </w:pPr>
    <w:rPr>
      <w:sz w:val="22"/>
      <w:szCs w:val="22"/>
      <w:rFonts w:ascii="Times New Roman" w:cs="Times New Roman" w:hAnsi="Times New Roman"/>
    </w:rPr>
  </w:style>
  <w:style w:styleId="style39" w:type="paragraph">
    <w:name w:val="Contents 3"/>
    <w:basedOn w:val="style0"/>
    <w:next w:val="style39"/>
    <w:pPr>
      <w:tabs>
        <w:tab w:leader="dot" w:pos="9886" w:val="right"/>
      </w:tabs>
      <w:ind w:hanging="0" w:left="240" w:right="0"/>
    </w:pPr>
    <w:rPr>
      <w:sz w:val="22"/>
      <w:i/>
      <w:szCs w:val="22"/>
    </w:rPr>
  </w:style>
  <w:style w:styleId="style40" w:type="paragraph">
    <w:name w:val="Contents 4"/>
    <w:basedOn w:val="style0"/>
    <w:next w:val="style40"/>
    <w:pPr>
      <w:tabs>
        <w:tab w:leader="dot" w:pos="10083" w:val="right"/>
      </w:tabs>
      <w:ind w:hanging="0" w:left="480" w:right="0"/>
    </w:pPr>
    <w:rPr>
      <w:sz w:val="20"/>
      <w:szCs w:val="20"/>
    </w:rPr>
  </w:style>
  <w:style w:styleId="style41" w:type="paragraph">
    <w:name w:val="Contents 5"/>
    <w:basedOn w:val="style0"/>
    <w:next w:val="style41"/>
    <w:pPr>
      <w:tabs>
        <w:tab w:leader="dot" w:pos="10280" w:val="right"/>
      </w:tabs>
      <w:ind w:hanging="0" w:left="720" w:right="0"/>
    </w:pPr>
    <w:rPr>
      <w:sz w:val="20"/>
      <w:szCs w:val="20"/>
    </w:rPr>
  </w:style>
  <w:style w:styleId="style42" w:type="paragraph">
    <w:name w:val="Contents 6"/>
    <w:basedOn w:val="style0"/>
    <w:next w:val="style42"/>
    <w:pPr>
      <w:tabs>
        <w:tab w:leader="dot" w:pos="10477" w:val="right"/>
      </w:tabs>
      <w:ind w:hanging="0" w:left="960" w:right="0"/>
    </w:pPr>
    <w:rPr>
      <w:sz w:val="20"/>
      <w:szCs w:val="20"/>
    </w:rPr>
  </w:style>
  <w:style w:styleId="style43" w:type="paragraph">
    <w:name w:val="Contents 7"/>
    <w:basedOn w:val="style0"/>
    <w:next w:val="style43"/>
    <w:pPr>
      <w:tabs>
        <w:tab w:leader="dot" w:pos="10674" w:val="right"/>
      </w:tabs>
      <w:ind w:hanging="0" w:left="1200" w:right="0"/>
    </w:pPr>
    <w:rPr>
      <w:sz w:val="20"/>
      <w:szCs w:val="20"/>
    </w:rPr>
  </w:style>
  <w:style w:styleId="style44" w:type="paragraph">
    <w:name w:val="Contents 8"/>
    <w:basedOn w:val="style0"/>
    <w:next w:val="style44"/>
    <w:pPr>
      <w:tabs>
        <w:tab w:leader="dot" w:pos="10871" w:val="right"/>
      </w:tabs>
      <w:ind w:hanging="0" w:left="1440" w:right="0"/>
    </w:pPr>
    <w:rPr>
      <w:sz w:val="20"/>
      <w:szCs w:val="20"/>
    </w:rPr>
  </w:style>
  <w:style w:styleId="style45" w:type="paragraph">
    <w:name w:val="Contents 9"/>
    <w:basedOn w:val="style0"/>
    <w:next w:val="style45"/>
    <w:pPr>
      <w:tabs>
        <w:tab w:leader="dot" w:pos="11068" w:val="right"/>
      </w:tabs>
      <w:ind w:hanging="0" w:left="1680" w:right="0"/>
    </w:pPr>
    <w:rPr>
      <w:sz w:val="20"/>
      <w:szCs w:val="20"/>
    </w:rPr>
  </w:style>
  <w:style w:styleId="style46" w:type="paragraph">
    <w:name w:val="annotation text"/>
    <w:basedOn w:val="style0"/>
    <w:next w:val="style46"/>
    <w:pPr/>
    <w:rPr>
      <w:sz w:val="20"/>
      <w:szCs w:val="20"/>
    </w:rPr>
  </w:style>
  <w:style w:styleId="style47" w:type="paragraph">
    <w:name w:val="No Spacing"/>
    <w:next w:val="style47"/>
    <w:pPr>
      <w:widowControl/>
      <w:tabs>
        <w:tab w:leader="none" w:pos="720" w:val="left"/>
      </w:tabs>
      <w:suppressAutoHyphens w:val="true"/>
    </w:pPr>
    <w:rPr>
      <w:color w:val="00000A"/>
      <w:sz w:val="24"/>
      <w:szCs w:val="24"/>
      <w:rFonts w:ascii="Liberation Serif" w:cs="Lohit Hindi" w:eastAsia="WenQuanYi Micro Hei" w:hAnsi="Liberation Serif"/>
      <w:lang w:bidi="hi-IN" w:eastAsia="zh-CN" w:val="en-U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localhost:7007/signin" TargetMode="External"/><Relationship Id="rId3" Type="http://schemas.openxmlformats.org/officeDocument/2006/relationships/image" Target="media/image1.png"/><Relationship Id="rId4" Type="http://schemas.openxmlformats.org/officeDocument/2006/relationships/hyperlink" Target="http://localhost:7007/signup" TargetMode="External"/><Relationship Id="rId5" Type="http://schemas.openxmlformats.org/officeDocument/2006/relationships/hyperlink" Target="http://server-url:7007/signin" TargetMode="External"/><Relationship Id="rId6" Type="http://schemas.openxmlformats.org/officeDocument/2006/relationships/numbering" Target="numbering.xml"/><Relationship Id="rId7"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Template>
  <TotalTime>19</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2011-11-01T18:39:00.00Z</dcterms:created>
  <dc:creator>Srinivas N Jay                                                                                             Madhu Balasubramanian</dc:creator>
  <cp:lastModifiedBy>Madhu Murali</cp:lastModifiedBy>
  <cp:lastPrinted>2011-11-03T14:21:00.00Z</cp:lastPrinted>
  <dcterms:modified xsi:type="dcterms:W3CDTF">2011-11-03T14:21:00.00Z</dcterms:modified>
  <cp:revision>10</cp:revision>
  <dc:title>Avatar Designer Guide for Algorithms</dc:title>
</cp:coreProperties>
</file>